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2EC" w:rsidRDefault="00CF22EC" w:rsidP="006A6D14">
      <w:pPr>
        <w:pStyle w:val="Indeks"/>
      </w:pPr>
    </w:p>
    <w:p w:rsidR="00CF22EC" w:rsidRDefault="00CF22EC">
      <w:pPr>
        <w:pStyle w:val="Tekstpodstawowy"/>
        <w:spacing w:before="97"/>
        <w:rPr>
          <w:sz w:val="44"/>
        </w:rPr>
      </w:pPr>
    </w:p>
    <w:p w:rsidR="0029360C" w:rsidRDefault="0029360C">
      <w:pPr>
        <w:pStyle w:val="Tytu"/>
        <w:rPr>
          <w:spacing w:val="35"/>
        </w:rPr>
      </w:pPr>
    </w:p>
    <w:p w:rsidR="0029360C" w:rsidRDefault="0029360C">
      <w:pPr>
        <w:pStyle w:val="Tytu"/>
        <w:rPr>
          <w:spacing w:val="35"/>
        </w:rPr>
      </w:pPr>
      <w:bookmarkStart w:id="0" w:name="_GoBack"/>
      <w:bookmarkEnd w:id="0"/>
    </w:p>
    <w:p w:rsidR="00FD0FFF" w:rsidRDefault="00BA0510">
      <w:pPr>
        <w:pStyle w:val="Tytu"/>
        <w:rPr>
          <w:spacing w:val="35"/>
        </w:rPr>
      </w:pPr>
      <w:r>
        <w:rPr>
          <w:spacing w:val="35"/>
        </w:rPr>
        <w:t>Załącznik nr 2a</w:t>
      </w:r>
    </w:p>
    <w:p w:rsidR="00CF22EC" w:rsidRPr="00BA0510" w:rsidRDefault="00BA1CF8">
      <w:pPr>
        <w:pStyle w:val="Tytu"/>
        <w:rPr>
          <w:sz w:val="40"/>
          <w:szCs w:val="40"/>
        </w:rPr>
      </w:pPr>
      <w:r w:rsidRPr="00BA0510">
        <w:rPr>
          <w:spacing w:val="35"/>
          <w:sz w:val="40"/>
          <w:szCs w:val="40"/>
        </w:rPr>
        <w:t xml:space="preserve">Szczegółowy </w:t>
      </w:r>
      <w:r w:rsidRPr="00BA0510">
        <w:rPr>
          <w:spacing w:val="30"/>
          <w:sz w:val="40"/>
          <w:szCs w:val="40"/>
        </w:rPr>
        <w:t xml:space="preserve">opis </w:t>
      </w:r>
      <w:r w:rsidRPr="00BA0510">
        <w:rPr>
          <w:spacing w:val="35"/>
          <w:sz w:val="40"/>
          <w:szCs w:val="40"/>
        </w:rPr>
        <w:t xml:space="preserve">przedmiotu </w:t>
      </w:r>
      <w:r w:rsidRPr="00BA0510">
        <w:rPr>
          <w:spacing w:val="33"/>
          <w:sz w:val="40"/>
          <w:szCs w:val="40"/>
        </w:rPr>
        <w:t>zamówi</w:t>
      </w:r>
      <w:r w:rsidRPr="00BA0510">
        <w:rPr>
          <w:spacing w:val="33"/>
          <w:sz w:val="40"/>
          <w:szCs w:val="40"/>
        </w:rPr>
        <w:t>e</w:t>
      </w:r>
      <w:r w:rsidRPr="00BA0510">
        <w:rPr>
          <w:spacing w:val="33"/>
          <w:sz w:val="40"/>
          <w:szCs w:val="40"/>
        </w:rPr>
        <w:t>nia</w:t>
      </w:r>
    </w:p>
    <w:p w:rsidR="00CF22EC" w:rsidRDefault="00CF22EC">
      <w:pPr>
        <w:pStyle w:val="Tekstpodstawowy"/>
        <w:spacing w:before="324"/>
        <w:rPr>
          <w:b/>
          <w:sz w:val="44"/>
        </w:rPr>
      </w:pPr>
    </w:p>
    <w:p w:rsidR="00CF22EC" w:rsidRPr="00383859" w:rsidRDefault="00BA1CF8">
      <w:pPr>
        <w:ind w:left="212" w:right="116"/>
        <w:jc w:val="center"/>
        <w:rPr>
          <w:b/>
          <w:sz w:val="36"/>
        </w:rPr>
      </w:pPr>
      <w:r w:rsidRPr="00383859">
        <w:rPr>
          <w:b/>
          <w:sz w:val="36"/>
        </w:rPr>
        <w:t>dot.</w:t>
      </w:r>
      <w:r w:rsidRPr="00383859">
        <w:rPr>
          <w:b/>
          <w:spacing w:val="-4"/>
          <w:sz w:val="36"/>
        </w:rPr>
        <w:t xml:space="preserve"> </w:t>
      </w:r>
      <w:r w:rsidRPr="00383859">
        <w:rPr>
          <w:b/>
          <w:sz w:val="36"/>
        </w:rPr>
        <w:t>opracowania</w:t>
      </w:r>
      <w:r w:rsidRPr="00383859">
        <w:rPr>
          <w:b/>
          <w:spacing w:val="-4"/>
          <w:sz w:val="36"/>
        </w:rPr>
        <w:t xml:space="preserve"> </w:t>
      </w:r>
      <w:r w:rsidRPr="00383859">
        <w:rPr>
          <w:b/>
          <w:sz w:val="36"/>
        </w:rPr>
        <w:t xml:space="preserve">warunków </w:t>
      </w:r>
      <w:r w:rsidRPr="00383859">
        <w:rPr>
          <w:b/>
          <w:spacing w:val="-2"/>
          <w:sz w:val="36"/>
        </w:rPr>
        <w:t>technicznych</w:t>
      </w:r>
    </w:p>
    <w:p w:rsidR="004C15E5" w:rsidRDefault="00BA1CF8" w:rsidP="004C15E5">
      <w:pPr>
        <w:spacing w:before="46"/>
        <w:ind w:left="254" w:right="152"/>
        <w:jc w:val="center"/>
        <w:rPr>
          <w:i/>
          <w:sz w:val="26"/>
        </w:rPr>
      </w:pPr>
      <w:r w:rsidRPr="00383859">
        <w:rPr>
          <w:b/>
          <w:sz w:val="36"/>
          <w:szCs w:val="36"/>
        </w:rPr>
        <w:t>na</w:t>
      </w:r>
      <w:r w:rsidRPr="00383859">
        <w:rPr>
          <w:b/>
          <w:spacing w:val="-4"/>
          <w:sz w:val="36"/>
          <w:szCs w:val="36"/>
        </w:rPr>
        <w:t xml:space="preserve"> </w:t>
      </w:r>
      <w:r w:rsidRPr="00383859">
        <w:rPr>
          <w:b/>
          <w:sz w:val="36"/>
          <w:szCs w:val="36"/>
        </w:rPr>
        <w:t>dostawę</w:t>
      </w:r>
      <w:r w:rsidRPr="00383859">
        <w:rPr>
          <w:b/>
          <w:spacing w:val="-3"/>
          <w:sz w:val="36"/>
          <w:szCs w:val="36"/>
        </w:rPr>
        <w:t xml:space="preserve"> </w:t>
      </w:r>
      <w:r w:rsidR="004C15E5">
        <w:rPr>
          <w:b/>
          <w:sz w:val="36"/>
          <w:szCs w:val="36"/>
        </w:rPr>
        <w:t>b</w:t>
      </w:r>
      <w:r w:rsidRPr="00383859">
        <w:rPr>
          <w:b/>
          <w:sz w:val="36"/>
          <w:szCs w:val="36"/>
        </w:rPr>
        <w:t>az</w:t>
      </w:r>
      <w:r w:rsidR="004C15E5">
        <w:rPr>
          <w:b/>
          <w:sz w:val="36"/>
          <w:szCs w:val="36"/>
        </w:rPr>
        <w:t xml:space="preserve"> danych</w:t>
      </w:r>
      <w:r w:rsidRPr="00383859">
        <w:rPr>
          <w:b/>
          <w:spacing w:val="-7"/>
          <w:sz w:val="36"/>
          <w:szCs w:val="36"/>
        </w:rPr>
        <w:t xml:space="preserve"> </w:t>
      </w:r>
      <w:r w:rsidR="00FD0FFF">
        <w:rPr>
          <w:rStyle w:val="Pogrubienie"/>
          <w:sz w:val="36"/>
          <w:szCs w:val="36"/>
          <w:shd w:val="clear" w:color="auto" w:fill="FFFFFF"/>
        </w:rPr>
        <w:t>Ewidencji Gruntów i Budynków</w:t>
      </w:r>
      <w:r w:rsidR="003756CB" w:rsidRPr="00383859">
        <w:rPr>
          <w:rStyle w:val="Pogrubienie"/>
          <w:sz w:val="36"/>
          <w:szCs w:val="36"/>
          <w:shd w:val="clear" w:color="auto" w:fill="FFFFFF"/>
        </w:rPr>
        <w:t xml:space="preserve"> (</w:t>
      </w:r>
      <w:r w:rsidR="00FD0FFF">
        <w:rPr>
          <w:rStyle w:val="Pogrubienie"/>
          <w:sz w:val="36"/>
          <w:szCs w:val="36"/>
          <w:shd w:val="clear" w:color="auto" w:fill="FFFFFF"/>
        </w:rPr>
        <w:t>EGIB</w:t>
      </w:r>
      <w:r w:rsidR="003756CB" w:rsidRPr="00383859">
        <w:rPr>
          <w:rStyle w:val="Pogrubienie"/>
          <w:sz w:val="36"/>
          <w:szCs w:val="36"/>
          <w:shd w:val="clear" w:color="auto" w:fill="FFFFFF"/>
        </w:rPr>
        <w:t>)</w:t>
      </w:r>
      <w:r w:rsidR="003756CB" w:rsidRPr="00383859">
        <w:rPr>
          <w:sz w:val="36"/>
          <w:szCs w:val="36"/>
          <w:shd w:val="clear" w:color="auto" w:fill="FFFFFF"/>
        </w:rPr>
        <w:t xml:space="preserve"> </w:t>
      </w:r>
      <w:r w:rsidR="004C15E5">
        <w:rPr>
          <w:sz w:val="36"/>
          <w:szCs w:val="36"/>
          <w:shd w:val="clear" w:color="auto" w:fill="FFFFFF"/>
        </w:rPr>
        <w:t xml:space="preserve">- </w:t>
      </w:r>
      <w:r w:rsidR="004C15E5">
        <w:rPr>
          <w:i/>
          <w:color w:val="000009"/>
          <w:sz w:val="26"/>
        </w:rPr>
        <w:t>kompleksową modernizację ewidencji gruntów i budynków</w:t>
      </w:r>
    </w:p>
    <w:p w:rsidR="00CF22EC" w:rsidRPr="00383859" w:rsidRDefault="004C15E5" w:rsidP="004C15E5">
      <w:pPr>
        <w:spacing w:before="46"/>
        <w:ind w:left="254" w:right="152"/>
        <w:jc w:val="center"/>
        <w:rPr>
          <w:sz w:val="36"/>
          <w:szCs w:val="36"/>
        </w:rPr>
      </w:pPr>
      <w:r>
        <w:rPr>
          <w:i/>
          <w:color w:val="000009"/>
          <w:sz w:val="26"/>
        </w:rPr>
        <w:t>prowadzoną</w:t>
      </w:r>
      <w:r>
        <w:rPr>
          <w:i/>
          <w:color w:val="000009"/>
          <w:spacing w:val="-3"/>
          <w:sz w:val="26"/>
        </w:rPr>
        <w:t xml:space="preserve"> </w:t>
      </w:r>
      <w:r>
        <w:rPr>
          <w:i/>
          <w:color w:val="000009"/>
          <w:sz w:val="26"/>
        </w:rPr>
        <w:t>w</w:t>
      </w:r>
      <w:r>
        <w:rPr>
          <w:i/>
          <w:color w:val="000009"/>
          <w:spacing w:val="-3"/>
          <w:sz w:val="26"/>
        </w:rPr>
        <w:t xml:space="preserve"> </w:t>
      </w:r>
      <w:r>
        <w:rPr>
          <w:i/>
          <w:color w:val="000009"/>
          <w:sz w:val="26"/>
        </w:rPr>
        <w:t>trybie</w:t>
      </w:r>
      <w:r>
        <w:rPr>
          <w:i/>
          <w:color w:val="000009"/>
          <w:spacing w:val="-5"/>
          <w:sz w:val="26"/>
        </w:rPr>
        <w:t xml:space="preserve"> </w:t>
      </w:r>
      <w:r>
        <w:rPr>
          <w:i/>
          <w:color w:val="000009"/>
          <w:sz w:val="26"/>
        </w:rPr>
        <w:t>art.</w:t>
      </w:r>
      <w:r>
        <w:rPr>
          <w:i/>
          <w:color w:val="000009"/>
          <w:spacing w:val="-3"/>
          <w:sz w:val="26"/>
        </w:rPr>
        <w:t xml:space="preserve"> </w:t>
      </w:r>
      <w:r>
        <w:rPr>
          <w:i/>
          <w:color w:val="000009"/>
          <w:sz w:val="26"/>
        </w:rPr>
        <w:t>24a</w:t>
      </w:r>
      <w:r>
        <w:rPr>
          <w:i/>
          <w:color w:val="000009"/>
          <w:spacing w:val="-3"/>
          <w:sz w:val="26"/>
        </w:rPr>
        <w:t xml:space="preserve"> </w:t>
      </w:r>
      <w:r>
        <w:rPr>
          <w:i/>
          <w:color w:val="000009"/>
          <w:sz w:val="26"/>
        </w:rPr>
        <w:t>ustawy</w:t>
      </w:r>
      <w:r>
        <w:rPr>
          <w:i/>
          <w:color w:val="000009"/>
          <w:spacing w:val="-3"/>
          <w:sz w:val="26"/>
        </w:rPr>
        <w:t xml:space="preserve"> </w:t>
      </w:r>
      <w:r>
        <w:rPr>
          <w:i/>
          <w:color w:val="000009"/>
          <w:sz w:val="26"/>
        </w:rPr>
        <w:t>z</w:t>
      </w:r>
      <w:r>
        <w:rPr>
          <w:i/>
          <w:color w:val="000009"/>
          <w:spacing w:val="-2"/>
          <w:sz w:val="26"/>
        </w:rPr>
        <w:t xml:space="preserve"> </w:t>
      </w:r>
      <w:r>
        <w:rPr>
          <w:i/>
          <w:color w:val="000009"/>
          <w:sz w:val="26"/>
        </w:rPr>
        <w:t>dnia</w:t>
      </w:r>
      <w:r>
        <w:rPr>
          <w:i/>
          <w:color w:val="000009"/>
          <w:spacing w:val="-3"/>
          <w:sz w:val="26"/>
        </w:rPr>
        <w:t xml:space="preserve"> </w:t>
      </w:r>
      <w:r>
        <w:rPr>
          <w:i/>
          <w:color w:val="000009"/>
          <w:sz w:val="26"/>
        </w:rPr>
        <w:t>17</w:t>
      </w:r>
      <w:r>
        <w:rPr>
          <w:i/>
          <w:color w:val="000009"/>
          <w:spacing w:val="-4"/>
          <w:sz w:val="26"/>
        </w:rPr>
        <w:t xml:space="preserve"> </w:t>
      </w:r>
      <w:r>
        <w:rPr>
          <w:i/>
          <w:color w:val="000009"/>
          <w:sz w:val="26"/>
        </w:rPr>
        <w:t>maja</w:t>
      </w:r>
      <w:r>
        <w:rPr>
          <w:i/>
          <w:color w:val="000009"/>
          <w:spacing w:val="-3"/>
          <w:sz w:val="26"/>
        </w:rPr>
        <w:t xml:space="preserve"> </w:t>
      </w:r>
      <w:r>
        <w:rPr>
          <w:i/>
          <w:color w:val="000009"/>
          <w:sz w:val="26"/>
        </w:rPr>
        <w:t>1989</w:t>
      </w:r>
      <w:r>
        <w:rPr>
          <w:i/>
          <w:color w:val="000009"/>
          <w:spacing w:val="40"/>
          <w:sz w:val="26"/>
        </w:rPr>
        <w:t xml:space="preserve"> </w:t>
      </w:r>
      <w:r>
        <w:rPr>
          <w:i/>
          <w:color w:val="000009"/>
          <w:sz w:val="26"/>
        </w:rPr>
        <w:t>r.</w:t>
      </w:r>
      <w:r>
        <w:rPr>
          <w:i/>
          <w:color w:val="000009"/>
          <w:spacing w:val="-3"/>
          <w:sz w:val="26"/>
        </w:rPr>
        <w:t xml:space="preserve"> </w:t>
      </w:r>
      <w:r>
        <w:rPr>
          <w:i/>
          <w:color w:val="000009"/>
          <w:sz w:val="26"/>
        </w:rPr>
        <w:t>Prawo</w:t>
      </w:r>
      <w:r>
        <w:rPr>
          <w:i/>
          <w:color w:val="000009"/>
          <w:spacing w:val="-3"/>
          <w:sz w:val="26"/>
        </w:rPr>
        <w:t xml:space="preserve"> </w:t>
      </w:r>
      <w:r>
        <w:rPr>
          <w:i/>
          <w:color w:val="000009"/>
          <w:sz w:val="26"/>
        </w:rPr>
        <w:t xml:space="preserve">geodezyjne i kartograficzne </w:t>
      </w:r>
      <w:r w:rsidR="00D65230" w:rsidRPr="00383859">
        <w:rPr>
          <w:rStyle w:val="Pogrubienie"/>
          <w:sz w:val="36"/>
          <w:szCs w:val="36"/>
          <w:shd w:val="clear" w:color="auto" w:fill="FFFFFF"/>
        </w:rPr>
        <w:t>wraz z warunk</w:t>
      </w:r>
      <w:r w:rsidR="00FD0FFF">
        <w:rPr>
          <w:rStyle w:val="Pogrubienie"/>
          <w:sz w:val="36"/>
          <w:szCs w:val="36"/>
          <w:shd w:val="clear" w:color="auto" w:fill="FFFFFF"/>
        </w:rPr>
        <w:t>ami technicznymi na Weryfik</w:t>
      </w:r>
      <w:r w:rsidR="00FD0FFF">
        <w:rPr>
          <w:rStyle w:val="Pogrubienie"/>
          <w:sz w:val="36"/>
          <w:szCs w:val="36"/>
          <w:shd w:val="clear" w:color="auto" w:fill="FFFFFF"/>
        </w:rPr>
        <w:t>a</w:t>
      </w:r>
      <w:r w:rsidR="00FD0FFF">
        <w:rPr>
          <w:rStyle w:val="Pogrubienie"/>
          <w:sz w:val="36"/>
          <w:szCs w:val="36"/>
          <w:shd w:val="clear" w:color="auto" w:fill="FFFFFF"/>
        </w:rPr>
        <w:t xml:space="preserve">cję ww. </w:t>
      </w:r>
      <w:r w:rsidR="00383859">
        <w:rPr>
          <w:rStyle w:val="Pogrubienie"/>
          <w:sz w:val="36"/>
          <w:szCs w:val="36"/>
          <w:shd w:val="clear" w:color="auto" w:fill="FFFFFF"/>
        </w:rPr>
        <w:t xml:space="preserve">baz </w:t>
      </w:r>
    </w:p>
    <w:p w:rsidR="00CF22EC" w:rsidRDefault="00CF22EC">
      <w:pPr>
        <w:pStyle w:val="Tekstpodstawowy"/>
        <w:spacing w:before="71"/>
        <w:rPr>
          <w:i/>
          <w:sz w:val="36"/>
        </w:rPr>
      </w:pPr>
    </w:p>
    <w:p w:rsidR="003756CB" w:rsidRPr="003756CB" w:rsidRDefault="00BA1CF8" w:rsidP="003756CB">
      <w:pPr>
        <w:spacing w:line="360" w:lineRule="auto"/>
        <w:ind w:left="299" w:right="203" w:hanging="2"/>
        <w:jc w:val="center"/>
        <w:rPr>
          <w:i/>
          <w:sz w:val="28"/>
          <w:szCs w:val="28"/>
        </w:rPr>
      </w:pPr>
      <w:r w:rsidRPr="003756CB">
        <w:rPr>
          <w:i/>
          <w:sz w:val="28"/>
          <w:szCs w:val="28"/>
        </w:rPr>
        <w:t xml:space="preserve">w ramach projektu pn: </w:t>
      </w:r>
      <w:r w:rsidR="00223608" w:rsidRPr="003756CB">
        <w:rPr>
          <w:i/>
          <w:sz w:val="28"/>
          <w:szCs w:val="28"/>
        </w:rPr>
        <w:t>„Cyfryzacja zasobów geodezyjnych”</w:t>
      </w:r>
      <w:r w:rsidRPr="003756CB">
        <w:rPr>
          <w:i/>
          <w:spacing w:val="-6"/>
          <w:sz w:val="28"/>
          <w:szCs w:val="28"/>
        </w:rPr>
        <w:t xml:space="preserve"> </w:t>
      </w:r>
      <w:r w:rsidR="003756CB" w:rsidRPr="003756CB">
        <w:rPr>
          <w:i/>
          <w:sz w:val="28"/>
          <w:szCs w:val="28"/>
        </w:rPr>
        <w:t>realizowanego przez Związek Powiatów Województwa Łódzkiego</w:t>
      </w:r>
    </w:p>
    <w:p w:rsidR="00CF22EC" w:rsidRPr="003756CB" w:rsidRDefault="003756CB" w:rsidP="003756CB">
      <w:pPr>
        <w:spacing w:line="360" w:lineRule="auto"/>
        <w:ind w:left="299" w:right="203" w:hanging="2"/>
        <w:jc w:val="center"/>
        <w:rPr>
          <w:i/>
          <w:sz w:val="28"/>
          <w:szCs w:val="28"/>
        </w:rPr>
      </w:pPr>
      <w:r w:rsidRPr="003756CB">
        <w:rPr>
          <w:i/>
          <w:sz w:val="28"/>
          <w:szCs w:val="28"/>
        </w:rPr>
        <w:t xml:space="preserve"> w zakresie regionalnych programów w ramach perspektywy 2021-2027 </w:t>
      </w:r>
    </w:p>
    <w:p w:rsidR="00CF22EC" w:rsidRDefault="00CF22EC">
      <w:pPr>
        <w:sectPr w:rsidR="00CF22EC">
          <w:headerReference w:type="default" r:id="rId8"/>
          <w:footerReference w:type="default" r:id="rId9"/>
          <w:footerReference w:type="first" r:id="rId10"/>
          <w:pgSz w:w="11906" w:h="16838"/>
          <w:pgMar w:top="1565" w:right="1417" w:bottom="880" w:left="1275" w:header="960" w:footer="690" w:gutter="0"/>
          <w:cols w:space="708"/>
          <w:formProt w:val="0"/>
        </w:sectPr>
      </w:pPr>
    </w:p>
    <w:p w:rsidR="00CF22EC" w:rsidRDefault="00BA1CF8" w:rsidP="00E201B0">
      <w:pPr>
        <w:pStyle w:val="Nagwek11"/>
        <w:numPr>
          <w:ilvl w:val="0"/>
          <w:numId w:val="5"/>
        </w:numPr>
      </w:pPr>
      <w:r>
        <w:lastRenderedPageBreak/>
        <w:t>Przedmiot</w:t>
      </w:r>
      <w:r>
        <w:rPr>
          <w:spacing w:val="-8"/>
        </w:rPr>
        <w:t xml:space="preserve"> </w:t>
      </w:r>
      <w:r>
        <w:rPr>
          <w:spacing w:val="-4"/>
        </w:rPr>
        <w:t>prac</w:t>
      </w:r>
    </w:p>
    <w:p w:rsidR="00A01A75" w:rsidRDefault="004C15E5" w:rsidP="00BE7050">
      <w:pPr>
        <w:pStyle w:val="Tekstpodstawowy"/>
        <w:ind w:right="15" w:firstLine="720"/>
        <w:rPr>
          <w:color w:val="000009"/>
        </w:rPr>
      </w:pPr>
      <w:r>
        <w:rPr>
          <w:color w:val="000009"/>
        </w:rPr>
        <w:t xml:space="preserve">Przedmiotem prac jest opracowanie </w:t>
      </w:r>
      <w:r w:rsidRPr="00BE7050">
        <w:rPr>
          <w:b/>
          <w:color w:val="000009"/>
        </w:rPr>
        <w:t>Warunków Technicznych na dostawę baz d</w:t>
      </w:r>
      <w:r w:rsidRPr="00BE7050">
        <w:rPr>
          <w:b/>
          <w:color w:val="000009"/>
        </w:rPr>
        <w:t>a</w:t>
      </w:r>
      <w:r w:rsidRPr="00BE7050">
        <w:rPr>
          <w:b/>
          <w:color w:val="000009"/>
        </w:rPr>
        <w:t xml:space="preserve">nych </w:t>
      </w:r>
      <w:r>
        <w:rPr>
          <w:color w:val="000009"/>
        </w:rPr>
        <w:t>ewidencji gruntów i budynków – kompleksową modernizację ewidencji gruntów i b</w:t>
      </w:r>
      <w:r>
        <w:rPr>
          <w:color w:val="000009"/>
        </w:rPr>
        <w:t>u</w:t>
      </w:r>
      <w:r>
        <w:rPr>
          <w:color w:val="000009"/>
        </w:rPr>
        <w:t>dynków prowadzoną w</w:t>
      </w:r>
      <w:r>
        <w:rPr>
          <w:color w:val="000009"/>
          <w:spacing w:val="38"/>
        </w:rPr>
        <w:t xml:space="preserve"> </w:t>
      </w:r>
      <w:r>
        <w:rPr>
          <w:color w:val="000009"/>
        </w:rPr>
        <w:t>trybie</w:t>
      </w:r>
      <w:r>
        <w:rPr>
          <w:color w:val="000009"/>
          <w:spacing w:val="38"/>
        </w:rPr>
        <w:t xml:space="preserve"> </w:t>
      </w:r>
      <w:r>
        <w:rPr>
          <w:color w:val="000009"/>
        </w:rPr>
        <w:t>art.</w:t>
      </w:r>
      <w:r>
        <w:rPr>
          <w:color w:val="000009"/>
          <w:spacing w:val="38"/>
        </w:rPr>
        <w:t xml:space="preserve"> </w:t>
      </w:r>
      <w:r>
        <w:rPr>
          <w:color w:val="000009"/>
        </w:rPr>
        <w:t>24</w:t>
      </w:r>
      <w:r>
        <w:rPr>
          <w:color w:val="000009"/>
          <w:spacing w:val="38"/>
        </w:rPr>
        <w:t xml:space="preserve"> </w:t>
      </w:r>
      <w:r>
        <w:rPr>
          <w:color w:val="000009"/>
        </w:rPr>
        <w:t>a</w:t>
      </w:r>
      <w:r>
        <w:rPr>
          <w:color w:val="000009"/>
          <w:spacing w:val="36"/>
        </w:rPr>
        <w:t xml:space="preserve"> </w:t>
      </w:r>
      <w:r>
        <w:rPr>
          <w:color w:val="000009"/>
        </w:rPr>
        <w:t>ustawy</w:t>
      </w:r>
      <w:r>
        <w:rPr>
          <w:color w:val="000009"/>
          <w:spacing w:val="37"/>
        </w:rPr>
        <w:t xml:space="preserve"> </w:t>
      </w:r>
      <w:r>
        <w:rPr>
          <w:color w:val="000009"/>
        </w:rPr>
        <w:t>z</w:t>
      </w:r>
      <w:r>
        <w:rPr>
          <w:color w:val="000009"/>
          <w:spacing w:val="39"/>
        </w:rPr>
        <w:t xml:space="preserve"> </w:t>
      </w:r>
      <w:r>
        <w:rPr>
          <w:color w:val="000009"/>
        </w:rPr>
        <w:t>dnia</w:t>
      </w:r>
      <w:r>
        <w:rPr>
          <w:color w:val="000009"/>
          <w:spacing w:val="38"/>
        </w:rPr>
        <w:t xml:space="preserve"> </w:t>
      </w:r>
      <w:r>
        <w:rPr>
          <w:color w:val="000009"/>
        </w:rPr>
        <w:t>17</w:t>
      </w:r>
      <w:r>
        <w:rPr>
          <w:color w:val="000009"/>
          <w:spacing w:val="34"/>
        </w:rPr>
        <w:t xml:space="preserve"> </w:t>
      </w:r>
      <w:r>
        <w:rPr>
          <w:color w:val="000009"/>
        </w:rPr>
        <w:t>maja</w:t>
      </w:r>
      <w:r>
        <w:rPr>
          <w:color w:val="000009"/>
          <w:spacing w:val="38"/>
        </w:rPr>
        <w:t xml:space="preserve"> </w:t>
      </w:r>
      <w:r>
        <w:rPr>
          <w:color w:val="000009"/>
        </w:rPr>
        <w:t>1989</w:t>
      </w:r>
      <w:r>
        <w:rPr>
          <w:color w:val="000009"/>
          <w:spacing w:val="38"/>
        </w:rPr>
        <w:t xml:space="preserve"> </w:t>
      </w:r>
      <w:r>
        <w:rPr>
          <w:color w:val="000009"/>
        </w:rPr>
        <w:t>r.</w:t>
      </w:r>
      <w:r>
        <w:rPr>
          <w:color w:val="000009"/>
          <w:spacing w:val="39"/>
        </w:rPr>
        <w:t xml:space="preserve"> </w:t>
      </w:r>
      <w:r>
        <w:rPr>
          <w:color w:val="000009"/>
        </w:rPr>
        <w:t>Prawo</w:t>
      </w:r>
      <w:r>
        <w:rPr>
          <w:color w:val="000009"/>
          <w:spacing w:val="36"/>
        </w:rPr>
        <w:t xml:space="preserve"> </w:t>
      </w:r>
      <w:r>
        <w:rPr>
          <w:color w:val="000009"/>
        </w:rPr>
        <w:t>geodezyjne</w:t>
      </w:r>
      <w:r>
        <w:rPr>
          <w:color w:val="000009"/>
          <w:spacing w:val="38"/>
        </w:rPr>
        <w:t xml:space="preserve"> </w:t>
      </w:r>
      <w:r>
        <w:rPr>
          <w:color w:val="000009"/>
        </w:rPr>
        <w:t>i</w:t>
      </w:r>
      <w:r>
        <w:rPr>
          <w:color w:val="000009"/>
          <w:spacing w:val="39"/>
        </w:rPr>
        <w:t xml:space="preserve"> </w:t>
      </w:r>
      <w:r>
        <w:rPr>
          <w:color w:val="000009"/>
        </w:rPr>
        <w:t>kartograficzne</w:t>
      </w:r>
      <w:r>
        <w:rPr>
          <w:color w:val="000009"/>
          <w:spacing w:val="36"/>
        </w:rPr>
        <w:t xml:space="preserve"> </w:t>
      </w:r>
      <w:r>
        <w:rPr>
          <w:color w:val="000009"/>
          <w:spacing w:val="40"/>
        </w:rPr>
        <w:t xml:space="preserve"> </w:t>
      </w:r>
      <w:r>
        <w:rPr>
          <w:color w:val="000009"/>
        </w:rPr>
        <w:t xml:space="preserve">dalej zwaną: „ustawą </w:t>
      </w:r>
      <w:proofErr w:type="spellStart"/>
      <w:r>
        <w:rPr>
          <w:color w:val="000009"/>
        </w:rPr>
        <w:t>PGiK</w:t>
      </w:r>
      <w:proofErr w:type="spellEnd"/>
      <w:r>
        <w:rPr>
          <w:color w:val="000009"/>
        </w:rPr>
        <w:t>”</w:t>
      </w:r>
      <w:r>
        <w:rPr>
          <w:color w:val="000009"/>
          <w:spacing w:val="40"/>
        </w:rPr>
        <w:t xml:space="preserve"> </w:t>
      </w:r>
      <w:r>
        <w:rPr>
          <w:color w:val="000009"/>
        </w:rPr>
        <w:t>i zasilenie tymi bazami systemu infrastruktury informacji przestrzennej dla powiatów:</w:t>
      </w:r>
      <w:r w:rsidR="00A01A75">
        <w:rPr>
          <w:color w:val="000009"/>
        </w:rPr>
        <w:t xml:space="preserve"> bełchatowskiego, brzezińskiego, kutnowskiego, łaski</w:t>
      </w:r>
      <w:r w:rsidR="00A01A75">
        <w:rPr>
          <w:color w:val="000009"/>
        </w:rPr>
        <w:t>e</w:t>
      </w:r>
      <w:r w:rsidR="00A01A75">
        <w:rPr>
          <w:color w:val="000009"/>
        </w:rPr>
        <w:t xml:space="preserve">go, piotrkowskiego, poddębickiego, radomszczańskiego, rawskiego, skierniewickiego, </w:t>
      </w:r>
      <w:r>
        <w:rPr>
          <w:color w:val="000009"/>
        </w:rPr>
        <w:t>wier</w:t>
      </w:r>
      <w:r>
        <w:rPr>
          <w:color w:val="000009"/>
        </w:rPr>
        <w:t>u</w:t>
      </w:r>
      <w:r>
        <w:rPr>
          <w:color w:val="000009"/>
        </w:rPr>
        <w:t>szowskiego, zgierskiego, zgodnie z zakresem rzeczowym opisanym poniżej</w:t>
      </w:r>
      <w:r w:rsidR="00A01A75">
        <w:rPr>
          <w:color w:val="000009"/>
        </w:rPr>
        <w:t>.</w:t>
      </w:r>
    </w:p>
    <w:p w:rsidR="004C15E5" w:rsidRDefault="00BE7050" w:rsidP="00A01A75">
      <w:pPr>
        <w:pStyle w:val="Tekstpodstawowy"/>
        <w:ind w:right="15" w:firstLine="720"/>
        <w:rPr>
          <w:color w:val="000009"/>
        </w:rPr>
      </w:pPr>
      <w:r>
        <w:rPr>
          <w:color w:val="000009"/>
        </w:rPr>
        <w:t>Ponadto</w:t>
      </w:r>
      <w:r w:rsidR="00A01A75">
        <w:rPr>
          <w:color w:val="000009"/>
        </w:rPr>
        <w:t xml:space="preserve"> należy opracować </w:t>
      </w:r>
      <w:r>
        <w:rPr>
          <w:b/>
          <w:color w:val="000009"/>
        </w:rPr>
        <w:t>W</w:t>
      </w:r>
      <w:r w:rsidR="00A01A75" w:rsidRPr="00BE7050">
        <w:rPr>
          <w:b/>
          <w:color w:val="000009"/>
        </w:rPr>
        <w:t xml:space="preserve">arunki </w:t>
      </w:r>
      <w:r>
        <w:rPr>
          <w:b/>
          <w:color w:val="000009"/>
        </w:rPr>
        <w:t>T</w:t>
      </w:r>
      <w:r w:rsidR="00A01A75" w:rsidRPr="00BE7050">
        <w:rPr>
          <w:b/>
          <w:color w:val="000009"/>
        </w:rPr>
        <w:t xml:space="preserve">echniczne na Weryfikację </w:t>
      </w:r>
      <w:r w:rsidR="00962390" w:rsidRPr="00BE7050">
        <w:rPr>
          <w:b/>
          <w:color w:val="000009"/>
        </w:rPr>
        <w:t>baz danych</w:t>
      </w:r>
      <w:r w:rsidR="00962390">
        <w:rPr>
          <w:color w:val="000009"/>
        </w:rPr>
        <w:t xml:space="preserve"> ew</w:t>
      </w:r>
      <w:r w:rsidR="00962390">
        <w:rPr>
          <w:color w:val="000009"/>
        </w:rPr>
        <w:t>i</w:t>
      </w:r>
      <w:r w:rsidR="00962390">
        <w:rPr>
          <w:color w:val="000009"/>
        </w:rPr>
        <w:t>dencji gruntów i budynków.</w:t>
      </w:r>
    </w:p>
    <w:p w:rsidR="00193DF9" w:rsidRPr="00BE7050" w:rsidRDefault="00BE7050" w:rsidP="00A01A75">
      <w:pPr>
        <w:pStyle w:val="Tekstpodstawowy"/>
        <w:ind w:right="15" w:firstLine="720"/>
      </w:pPr>
      <w:r w:rsidRPr="00BE7050">
        <w:rPr>
          <w:color w:val="000009"/>
        </w:rPr>
        <w:t>Dodatkowo d</w:t>
      </w:r>
      <w:r w:rsidR="00193DF9" w:rsidRPr="00BE7050">
        <w:rPr>
          <w:color w:val="000009"/>
        </w:rPr>
        <w:t xml:space="preserve">la powiatu piotrkowskiego </w:t>
      </w:r>
      <w:r w:rsidRPr="00BE7050">
        <w:rPr>
          <w:color w:val="000009"/>
        </w:rPr>
        <w:t xml:space="preserve">należy </w:t>
      </w:r>
      <w:r>
        <w:t>przygotować</w:t>
      </w:r>
      <w:r w:rsidR="00193DF9" w:rsidRPr="00BE7050">
        <w:t xml:space="preserve"> </w:t>
      </w:r>
      <w:r>
        <w:rPr>
          <w:rStyle w:val="Pogrubienie"/>
          <w:shd w:val="clear" w:color="auto" w:fill="FFFFFF"/>
        </w:rPr>
        <w:t>W</w:t>
      </w:r>
      <w:r w:rsidR="00193DF9" w:rsidRPr="00BE7050">
        <w:rPr>
          <w:rStyle w:val="Pogrubienie"/>
          <w:shd w:val="clear" w:color="auto" w:fill="FFFFFF"/>
        </w:rPr>
        <w:t>arunk</w:t>
      </w:r>
      <w:r w:rsidRPr="00BE7050">
        <w:rPr>
          <w:rStyle w:val="Pogrubienie"/>
          <w:shd w:val="clear" w:color="auto" w:fill="FFFFFF"/>
        </w:rPr>
        <w:t>i</w:t>
      </w:r>
      <w:r w:rsidR="00193DF9" w:rsidRPr="00BE7050">
        <w:rPr>
          <w:rStyle w:val="Pogrubienie"/>
          <w:shd w:val="clear" w:color="auto" w:fill="FFFFFF"/>
        </w:rPr>
        <w:t xml:space="preserve"> </w:t>
      </w:r>
      <w:r>
        <w:rPr>
          <w:rStyle w:val="Pogrubienie"/>
          <w:shd w:val="clear" w:color="auto" w:fill="FFFFFF"/>
        </w:rPr>
        <w:t>T</w:t>
      </w:r>
      <w:r w:rsidR="00193DF9" w:rsidRPr="00BE7050">
        <w:rPr>
          <w:rStyle w:val="Pogrubienie"/>
          <w:shd w:val="clear" w:color="auto" w:fill="FFFFFF"/>
        </w:rPr>
        <w:t>echniczn</w:t>
      </w:r>
      <w:r w:rsidRPr="00BE7050">
        <w:rPr>
          <w:rStyle w:val="Pogrubienie"/>
          <w:shd w:val="clear" w:color="auto" w:fill="FFFFFF"/>
        </w:rPr>
        <w:t>e</w:t>
      </w:r>
      <w:r w:rsidR="00193DF9" w:rsidRPr="00BE7050">
        <w:rPr>
          <w:rStyle w:val="Pogrubienie"/>
          <w:shd w:val="clear" w:color="auto" w:fill="FFFFFF"/>
        </w:rPr>
        <w:t xml:space="preserve"> na </w:t>
      </w:r>
      <w:r w:rsidR="00193DF9" w:rsidRPr="00BE7050">
        <w:rPr>
          <w:b/>
        </w:rPr>
        <w:t>dostawę bazy punktów osnowy pomiarowej</w:t>
      </w:r>
      <w:r w:rsidR="00193DF9" w:rsidRPr="00BE7050">
        <w:t xml:space="preserve"> (ewidencyjnej)</w:t>
      </w:r>
      <w:r w:rsidRPr="00BE7050">
        <w:t xml:space="preserve"> </w:t>
      </w:r>
      <w:r w:rsidRPr="00BE7050">
        <w:rPr>
          <w:b/>
        </w:rPr>
        <w:t>z warunkami na weryfikację</w:t>
      </w:r>
      <w:r w:rsidRPr="00BE7050">
        <w:t xml:space="preserve"> dostawy bazy punktów osnowy ewidencyjnej.</w:t>
      </w:r>
    </w:p>
    <w:p w:rsidR="004C0961" w:rsidRPr="00E201B0" w:rsidRDefault="004C0961" w:rsidP="00430B6E">
      <w:pPr>
        <w:pStyle w:val="Nagwek2"/>
        <w:shd w:val="clear" w:color="auto" w:fill="FFFFFF"/>
        <w:spacing w:before="0" w:beforeAutospacing="0" w:after="120" w:afterAutospacing="0"/>
        <w:ind w:firstLine="720"/>
      </w:pPr>
      <w:r>
        <w:rPr>
          <w:b w:val="0"/>
          <w:color w:val="000000"/>
          <w:sz w:val="24"/>
          <w:szCs w:val="24"/>
        </w:rPr>
        <w:t>Warunki techniczne na wykonanie baz i ich weryfikację należy sporządzić dla każdego z powiatów jako odrębny dokument.</w:t>
      </w:r>
    </w:p>
    <w:p w:rsidR="00CF22EC" w:rsidRDefault="00CF22EC">
      <w:pPr>
        <w:pStyle w:val="Tekstpodstawowy"/>
        <w:spacing w:before="7"/>
      </w:pPr>
    </w:p>
    <w:p w:rsidR="00E201B0" w:rsidRPr="00BA1CF8" w:rsidRDefault="00383859" w:rsidP="00E201B0">
      <w:pPr>
        <w:pStyle w:val="Nagwek11"/>
        <w:numPr>
          <w:ilvl w:val="0"/>
          <w:numId w:val="5"/>
        </w:numPr>
        <w:tabs>
          <w:tab w:val="left" w:pos="838"/>
        </w:tabs>
        <w:spacing w:before="65"/>
        <w:ind w:right="14"/>
        <w:rPr>
          <w:b w:val="0"/>
          <w:sz w:val="24"/>
        </w:rPr>
      </w:pPr>
      <w:r>
        <w:t xml:space="preserve">Zakres rzeczowy </w:t>
      </w:r>
      <w:r w:rsidR="00BA1CF8" w:rsidRPr="00E201B0">
        <w:rPr>
          <w:spacing w:val="-5"/>
        </w:rPr>
        <w:t xml:space="preserve"> </w:t>
      </w:r>
    </w:p>
    <w:p w:rsidR="00BA1CF8" w:rsidRPr="002525AD" w:rsidRDefault="005A2246" w:rsidP="00A145B9">
      <w:pPr>
        <w:pStyle w:val="Akapitzlist"/>
        <w:numPr>
          <w:ilvl w:val="0"/>
          <w:numId w:val="29"/>
        </w:numPr>
        <w:tabs>
          <w:tab w:val="left" w:pos="1711"/>
        </w:tabs>
        <w:autoSpaceDE w:val="0"/>
        <w:autoSpaceDN w:val="0"/>
        <w:spacing w:before="72"/>
        <w:ind w:right="137"/>
        <w:rPr>
          <w:b/>
          <w:sz w:val="26"/>
          <w:szCs w:val="26"/>
          <w:u w:val="single"/>
        </w:rPr>
      </w:pPr>
      <w:r w:rsidRPr="002525AD">
        <w:rPr>
          <w:b/>
          <w:sz w:val="26"/>
          <w:szCs w:val="26"/>
          <w:u w:val="single"/>
        </w:rPr>
        <w:t xml:space="preserve">Zadanie </w:t>
      </w:r>
      <w:r w:rsidR="0056664D">
        <w:rPr>
          <w:b/>
          <w:sz w:val="26"/>
          <w:szCs w:val="26"/>
          <w:u w:val="single"/>
        </w:rPr>
        <w:t>1</w:t>
      </w:r>
      <w:r w:rsidRPr="002525AD">
        <w:rPr>
          <w:b/>
          <w:sz w:val="26"/>
          <w:szCs w:val="26"/>
          <w:u w:val="single"/>
        </w:rPr>
        <w:t xml:space="preserve"> - </w:t>
      </w:r>
      <w:r w:rsidR="00A01A75" w:rsidRPr="002525AD">
        <w:rPr>
          <w:b/>
          <w:sz w:val="26"/>
          <w:szCs w:val="26"/>
          <w:u w:val="single"/>
        </w:rPr>
        <w:t>Powiat be</w:t>
      </w:r>
      <w:r w:rsidR="00962390" w:rsidRPr="002525AD">
        <w:rPr>
          <w:b/>
          <w:sz w:val="26"/>
          <w:szCs w:val="26"/>
          <w:u w:val="single"/>
        </w:rPr>
        <w:t>ł</w:t>
      </w:r>
      <w:r w:rsidR="00A01A75" w:rsidRPr="002525AD">
        <w:rPr>
          <w:b/>
          <w:sz w:val="26"/>
          <w:szCs w:val="26"/>
          <w:u w:val="single"/>
        </w:rPr>
        <w:t>chatowski</w:t>
      </w:r>
    </w:p>
    <w:p w:rsidR="00962390" w:rsidRPr="002525AD" w:rsidRDefault="005A2246" w:rsidP="005A2246">
      <w:pPr>
        <w:tabs>
          <w:tab w:val="left" w:pos="1711"/>
        </w:tabs>
        <w:autoSpaceDE w:val="0"/>
        <w:autoSpaceDN w:val="0"/>
        <w:spacing w:before="72"/>
        <w:ind w:right="137"/>
      </w:pPr>
      <w:r w:rsidRPr="005A2246">
        <w:rPr>
          <w:sz w:val="24"/>
          <w:szCs w:val="24"/>
        </w:rPr>
        <w:tab/>
      </w:r>
      <w:r w:rsidRPr="002525AD">
        <w:t xml:space="preserve">Opracowanie </w:t>
      </w:r>
      <w:r w:rsidRPr="002525AD">
        <w:rPr>
          <w:b/>
        </w:rPr>
        <w:t>warunków technicznych na dostawę Baz</w:t>
      </w:r>
      <w:r w:rsidRPr="002525AD">
        <w:rPr>
          <w:spacing w:val="-7"/>
        </w:rPr>
        <w:t xml:space="preserve"> </w:t>
      </w:r>
      <w:r w:rsidR="00962390" w:rsidRPr="002525AD">
        <w:rPr>
          <w:rStyle w:val="Pogrubienie"/>
          <w:shd w:val="clear" w:color="auto" w:fill="FFFFFF"/>
        </w:rPr>
        <w:t>EGIB</w:t>
      </w:r>
      <w:r w:rsidRPr="002525AD">
        <w:rPr>
          <w:rStyle w:val="Pogrubienie"/>
          <w:shd w:val="clear" w:color="auto" w:fill="FFFFFF"/>
        </w:rPr>
        <w:t xml:space="preserve"> </w:t>
      </w:r>
      <w:r w:rsidRPr="002525AD">
        <w:t>i zasilenie tymi bazami systemu infrastruktury informacji</w:t>
      </w:r>
      <w:r w:rsidR="00962390" w:rsidRPr="002525AD">
        <w:t xml:space="preserve"> przestrzennej</w:t>
      </w:r>
      <w:r w:rsidRPr="002525AD">
        <w:t xml:space="preserve">, z jednoczesnym opracowaniem </w:t>
      </w:r>
      <w:r w:rsidRPr="002525AD">
        <w:rPr>
          <w:rStyle w:val="Pogrubienie"/>
          <w:shd w:val="clear" w:color="auto" w:fill="FFFFFF"/>
        </w:rPr>
        <w:t xml:space="preserve">warunków technicznych na Weryfikację baz </w:t>
      </w:r>
      <w:r w:rsidR="00962390" w:rsidRPr="002525AD">
        <w:rPr>
          <w:rStyle w:val="Pogrubienie"/>
          <w:shd w:val="clear" w:color="auto" w:fill="FFFFFF"/>
        </w:rPr>
        <w:t>EGIB</w:t>
      </w:r>
      <w:r w:rsidRPr="002525AD">
        <w:rPr>
          <w:rStyle w:val="Pogrubienie"/>
          <w:shd w:val="clear" w:color="auto" w:fill="FFFFFF"/>
        </w:rPr>
        <w:t xml:space="preserve"> </w:t>
      </w:r>
      <w:r w:rsidRPr="002525AD">
        <w:t xml:space="preserve">dla powiatu </w:t>
      </w:r>
      <w:r w:rsidR="00962390" w:rsidRPr="002525AD">
        <w:t>bełchatowskiego</w:t>
      </w:r>
      <w:r w:rsidRPr="002525AD">
        <w:t xml:space="preserve">  dla </w:t>
      </w:r>
      <w:r w:rsidR="00BA1CF8" w:rsidRPr="002525AD">
        <w:t xml:space="preserve"> </w:t>
      </w:r>
      <w:r w:rsidR="00962390" w:rsidRPr="002525AD">
        <w:t>1</w:t>
      </w:r>
      <w:r w:rsidR="00D61526" w:rsidRPr="002525AD">
        <w:t>1</w:t>
      </w:r>
      <w:r w:rsidR="00BA1CF8" w:rsidRPr="002525AD">
        <w:t xml:space="preserve"> obrębów</w:t>
      </w:r>
      <w:r w:rsidR="00962390" w:rsidRPr="002525AD">
        <w:t xml:space="preserve"> w jednostce ewidencyjnej gm. Kluki</w:t>
      </w:r>
      <w:r w:rsidRPr="002525AD">
        <w:t xml:space="preserve">. </w:t>
      </w:r>
    </w:p>
    <w:p w:rsidR="00BA1CF8" w:rsidRPr="002525AD" w:rsidRDefault="005A2246" w:rsidP="005A2246">
      <w:pPr>
        <w:tabs>
          <w:tab w:val="left" w:pos="1711"/>
        </w:tabs>
        <w:autoSpaceDE w:val="0"/>
        <w:autoSpaceDN w:val="0"/>
        <w:spacing w:before="72"/>
        <w:ind w:right="137"/>
      </w:pPr>
      <w:r w:rsidRPr="002525AD">
        <w:t>Wykaz obrębów</w:t>
      </w:r>
      <w:r w:rsidR="00962390" w:rsidRPr="002525AD">
        <w:t>:</w:t>
      </w:r>
    </w:p>
    <w:p w:rsidR="00D61526" w:rsidRPr="002525AD" w:rsidRDefault="00A01A75" w:rsidP="005A2246">
      <w:pPr>
        <w:tabs>
          <w:tab w:val="left" w:pos="1711"/>
        </w:tabs>
        <w:autoSpaceDE w:val="0"/>
        <w:autoSpaceDN w:val="0"/>
        <w:spacing w:before="72"/>
        <w:ind w:right="137"/>
      </w:pPr>
      <w:r w:rsidRPr="002525AD">
        <w:t xml:space="preserve">a. Chmielowiec – </w:t>
      </w:r>
      <w:proofErr w:type="spellStart"/>
      <w:r w:rsidRPr="002525AD">
        <w:t>Sadulaki</w:t>
      </w:r>
      <w:proofErr w:type="spellEnd"/>
      <w:r w:rsidRPr="002525AD">
        <w:t xml:space="preserve"> (100105_2.0001), </w:t>
      </w:r>
    </w:p>
    <w:p w:rsidR="00D61526" w:rsidRPr="002525AD" w:rsidRDefault="00A01A75" w:rsidP="005A2246">
      <w:pPr>
        <w:tabs>
          <w:tab w:val="left" w:pos="1711"/>
        </w:tabs>
        <w:autoSpaceDE w:val="0"/>
        <w:autoSpaceDN w:val="0"/>
        <w:spacing w:before="72"/>
        <w:ind w:right="137"/>
      </w:pPr>
      <w:r w:rsidRPr="002525AD">
        <w:t xml:space="preserve">b. Cisza (100105_2.0002), </w:t>
      </w:r>
    </w:p>
    <w:p w:rsidR="00D61526" w:rsidRPr="002525AD" w:rsidRDefault="00A01A75" w:rsidP="005A2246">
      <w:pPr>
        <w:tabs>
          <w:tab w:val="left" w:pos="1711"/>
        </w:tabs>
        <w:autoSpaceDE w:val="0"/>
        <w:autoSpaceDN w:val="0"/>
        <w:spacing w:before="72"/>
        <w:ind w:right="137"/>
      </w:pPr>
      <w:r w:rsidRPr="002525AD">
        <w:t xml:space="preserve">c. Kaszewice (100105_2.0003), </w:t>
      </w:r>
    </w:p>
    <w:p w:rsidR="00D61526" w:rsidRPr="002525AD" w:rsidRDefault="00A01A75" w:rsidP="005A2246">
      <w:pPr>
        <w:tabs>
          <w:tab w:val="left" w:pos="1711"/>
        </w:tabs>
        <w:autoSpaceDE w:val="0"/>
        <w:autoSpaceDN w:val="0"/>
        <w:spacing w:before="72"/>
        <w:ind w:right="137"/>
      </w:pPr>
      <w:r w:rsidRPr="002525AD">
        <w:t xml:space="preserve">d. Kuźnica Kaszewska (100105_2.0006), </w:t>
      </w:r>
    </w:p>
    <w:p w:rsidR="00D61526" w:rsidRPr="002525AD" w:rsidRDefault="00A01A75" w:rsidP="005A2246">
      <w:pPr>
        <w:tabs>
          <w:tab w:val="left" w:pos="1711"/>
        </w:tabs>
        <w:autoSpaceDE w:val="0"/>
        <w:autoSpaceDN w:val="0"/>
        <w:spacing w:before="72"/>
        <w:ind w:right="137"/>
      </w:pPr>
      <w:r w:rsidRPr="002525AD">
        <w:t xml:space="preserve">e. Osina (100105_2.0008), </w:t>
      </w:r>
    </w:p>
    <w:p w:rsidR="00D61526" w:rsidRPr="002525AD" w:rsidRDefault="00A01A75" w:rsidP="005A2246">
      <w:pPr>
        <w:tabs>
          <w:tab w:val="left" w:pos="1711"/>
        </w:tabs>
        <w:autoSpaceDE w:val="0"/>
        <w:autoSpaceDN w:val="0"/>
        <w:spacing w:before="72"/>
        <w:ind w:right="137"/>
      </w:pPr>
      <w:r w:rsidRPr="002525AD">
        <w:t>f. Parzno – Lesisko (100105_2.0009),</w:t>
      </w:r>
    </w:p>
    <w:p w:rsidR="00D61526" w:rsidRPr="002525AD" w:rsidRDefault="00A01A75" w:rsidP="005A2246">
      <w:pPr>
        <w:tabs>
          <w:tab w:val="left" w:pos="1711"/>
        </w:tabs>
        <w:autoSpaceDE w:val="0"/>
        <w:autoSpaceDN w:val="0"/>
        <w:spacing w:before="72"/>
        <w:ind w:right="137"/>
      </w:pPr>
      <w:r w:rsidRPr="002525AD">
        <w:t xml:space="preserve"> g. Roździn (100105_2.0010), </w:t>
      </w:r>
    </w:p>
    <w:p w:rsidR="00D61526" w:rsidRPr="002525AD" w:rsidRDefault="00A01A75" w:rsidP="005A2246">
      <w:pPr>
        <w:tabs>
          <w:tab w:val="left" w:pos="1711"/>
        </w:tabs>
        <w:autoSpaceDE w:val="0"/>
        <w:autoSpaceDN w:val="0"/>
        <w:spacing w:before="72"/>
        <w:ind w:right="137"/>
      </w:pPr>
      <w:r w:rsidRPr="002525AD">
        <w:t xml:space="preserve">h. Strzyżewice (100105_2.0011), </w:t>
      </w:r>
    </w:p>
    <w:p w:rsidR="00D61526" w:rsidRPr="002525AD" w:rsidRDefault="00A01A75" w:rsidP="005A2246">
      <w:pPr>
        <w:tabs>
          <w:tab w:val="left" w:pos="1711"/>
        </w:tabs>
        <w:autoSpaceDE w:val="0"/>
        <w:autoSpaceDN w:val="0"/>
        <w:spacing w:before="72"/>
        <w:ind w:right="137"/>
      </w:pPr>
      <w:r w:rsidRPr="002525AD">
        <w:t xml:space="preserve">i. Ścichawa (100105_2.0012), </w:t>
      </w:r>
    </w:p>
    <w:p w:rsidR="00D61526" w:rsidRPr="002525AD" w:rsidRDefault="00A01A75" w:rsidP="005A2246">
      <w:pPr>
        <w:tabs>
          <w:tab w:val="left" w:pos="1711"/>
        </w:tabs>
        <w:autoSpaceDE w:val="0"/>
        <w:autoSpaceDN w:val="0"/>
        <w:spacing w:before="72"/>
        <w:ind w:right="137"/>
      </w:pPr>
      <w:r w:rsidRPr="002525AD">
        <w:t xml:space="preserve">j. Wierzchy Kluckie (100105_2.0014), </w:t>
      </w:r>
    </w:p>
    <w:p w:rsidR="00A01A75" w:rsidRDefault="00A01A75" w:rsidP="005A2246">
      <w:pPr>
        <w:tabs>
          <w:tab w:val="left" w:pos="1711"/>
        </w:tabs>
        <w:autoSpaceDE w:val="0"/>
        <w:autoSpaceDN w:val="0"/>
        <w:spacing w:before="72"/>
        <w:ind w:right="137"/>
      </w:pPr>
      <w:r w:rsidRPr="002525AD">
        <w:t>k. Wierzchy Parzeńskie (100105_2.0015)</w:t>
      </w:r>
      <w:r w:rsidR="002252C0">
        <w:t xml:space="preserve"> </w:t>
      </w:r>
    </w:p>
    <w:p w:rsidR="002252C0" w:rsidRPr="002525AD" w:rsidRDefault="002252C0" w:rsidP="005A2246">
      <w:pPr>
        <w:tabs>
          <w:tab w:val="left" w:pos="1711"/>
        </w:tabs>
        <w:autoSpaceDE w:val="0"/>
        <w:autoSpaceDN w:val="0"/>
        <w:spacing w:before="72"/>
        <w:ind w:right="137"/>
      </w:pPr>
    </w:p>
    <w:p w:rsidR="002252C0" w:rsidRPr="002525AD" w:rsidRDefault="00A9119D" w:rsidP="005A2246">
      <w:pPr>
        <w:tabs>
          <w:tab w:val="left" w:pos="1711"/>
        </w:tabs>
        <w:autoSpaceDE w:val="0"/>
        <w:autoSpaceDN w:val="0"/>
        <w:spacing w:before="72"/>
        <w:ind w:right="137"/>
      </w:pPr>
      <w:r>
        <w:tab/>
      </w:r>
      <w:r w:rsidR="002252C0">
        <w:t>Modernizacja EGIB będzie wykonywana  kompleksowo</w:t>
      </w:r>
      <w:r>
        <w:t>.</w:t>
      </w:r>
      <w:r w:rsidR="002252C0">
        <w:t xml:space="preserve"> </w:t>
      </w:r>
      <w:r>
        <w:t>Nie przewiduje się prz</w:t>
      </w:r>
      <w:r>
        <w:t>e</w:t>
      </w:r>
      <w:r>
        <w:t>prowadzania w ramach prac modernizacyjnych gleboznawczej klasyfikacji</w:t>
      </w:r>
      <w:r>
        <w:rPr>
          <w:spacing w:val="-3"/>
        </w:rPr>
        <w:t xml:space="preserve"> </w:t>
      </w:r>
      <w:r>
        <w:t>gruntów,</w:t>
      </w:r>
      <w:r>
        <w:rPr>
          <w:spacing w:val="-5"/>
        </w:rPr>
        <w:t xml:space="preserve"> </w:t>
      </w:r>
      <w:r>
        <w:t>jedynie</w:t>
      </w:r>
      <w:r>
        <w:rPr>
          <w:spacing w:val="-4"/>
        </w:rPr>
        <w:t xml:space="preserve"> </w:t>
      </w:r>
      <w:r>
        <w:t>aktual</w:t>
      </w:r>
      <w:r>
        <w:t>i</w:t>
      </w:r>
      <w:r>
        <w:t>zację</w:t>
      </w:r>
      <w:r>
        <w:rPr>
          <w:spacing w:val="-4"/>
        </w:rPr>
        <w:t xml:space="preserve"> </w:t>
      </w:r>
      <w:r>
        <w:t>użytków</w:t>
      </w:r>
      <w:r>
        <w:rPr>
          <w:spacing w:val="-4"/>
        </w:rPr>
        <w:t xml:space="preserve"> </w:t>
      </w:r>
      <w:r>
        <w:t>gruntowych</w:t>
      </w:r>
      <w:r>
        <w:rPr>
          <w:spacing w:val="-4"/>
        </w:rPr>
        <w:t xml:space="preserve"> </w:t>
      </w:r>
      <w:r>
        <w:t>i</w:t>
      </w:r>
      <w:r>
        <w:rPr>
          <w:spacing w:val="-5"/>
        </w:rPr>
        <w:t xml:space="preserve"> </w:t>
      </w:r>
      <w:r>
        <w:t>sporządzenie</w:t>
      </w:r>
      <w:r>
        <w:rPr>
          <w:spacing w:val="-4"/>
        </w:rPr>
        <w:t xml:space="preserve"> </w:t>
      </w:r>
      <w:r>
        <w:t>wykazu działek do ponownego ustalenia gleboznawczej kl</w:t>
      </w:r>
      <w:r>
        <w:t>a</w:t>
      </w:r>
      <w:r>
        <w:t>syfikacji gruntów (w tym zakresie Wykonawca prac modernizacyjnych winien dokonać szczegółowej analizy informacji zawartych w Planie Urządzenia Lasu i Uproszczonym Planie Urządzenia Lasu).</w:t>
      </w:r>
    </w:p>
    <w:p w:rsidR="00D61526" w:rsidRPr="002525AD" w:rsidRDefault="00D61526" w:rsidP="005A2246">
      <w:pPr>
        <w:tabs>
          <w:tab w:val="left" w:pos="1711"/>
        </w:tabs>
        <w:autoSpaceDE w:val="0"/>
        <w:autoSpaceDN w:val="0"/>
        <w:spacing w:before="72"/>
        <w:ind w:right="137"/>
        <w:rPr>
          <w:b/>
        </w:rPr>
      </w:pPr>
      <w:r w:rsidRPr="002525AD">
        <w:rPr>
          <w:b/>
        </w:rPr>
        <w:t>Podział na podzadania realizacji prac modernizacyjnych – powiat bełchatowski</w:t>
      </w:r>
    </w:p>
    <w:p w:rsidR="00D61526" w:rsidRPr="002525AD" w:rsidRDefault="00D61526" w:rsidP="005A2246">
      <w:pPr>
        <w:tabs>
          <w:tab w:val="left" w:pos="1711"/>
        </w:tabs>
        <w:autoSpaceDE w:val="0"/>
        <w:autoSpaceDN w:val="0"/>
        <w:spacing w:before="72"/>
        <w:ind w:right="137"/>
      </w:pPr>
      <w:r w:rsidRPr="002525AD">
        <w:rPr>
          <w:b/>
        </w:rPr>
        <w:t>Podzadanie I</w:t>
      </w:r>
      <w:r w:rsidRPr="002525AD">
        <w:t xml:space="preserve"> – obręby Cisza, Osina, Parzno – Lesisko, Wierzchy Parzeńskie, Wierzchy Kluckie, Roździn i Strzyżewice, gmina Kluki, powiat bełchatowski </w:t>
      </w:r>
    </w:p>
    <w:p w:rsidR="00D61526" w:rsidRPr="002525AD" w:rsidRDefault="00D61526" w:rsidP="005A2246">
      <w:pPr>
        <w:tabs>
          <w:tab w:val="left" w:pos="1711"/>
        </w:tabs>
        <w:autoSpaceDE w:val="0"/>
        <w:autoSpaceDN w:val="0"/>
        <w:spacing w:before="72"/>
        <w:ind w:right="137"/>
      </w:pPr>
      <w:r w:rsidRPr="002525AD">
        <w:rPr>
          <w:b/>
        </w:rPr>
        <w:lastRenderedPageBreak/>
        <w:t>Podzadanie II</w:t>
      </w:r>
      <w:r w:rsidRPr="002525AD">
        <w:t xml:space="preserve"> – obręby Chmielowiec – </w:t>
      </w:r>
      <w:proofErr w:type="spellStart"/>
      <w:r w:rsidRPr="002525AD">
        <w:t>Sadulaki</w:t>
      </w:r>
      <w:proofErr w:type="spellEnd"/>
      <w:r w:rsidRPr="002525AD">
        <w:t xml:space="preserve">, Kaszewice, Kuźnica Kaszewska i Ścichawa, gmina Kluki, powiat bełchatowski </w:t>
      </w:r>
    </w:p>
    <w:p w:rsidR="00D61526" w:rsidRPr="002525AD" w:rsidRDefault="00D61526" w:rsidP="005A2246">
      <w:pPr>
        <w:tabs>
          <w:tab w:val="left" w:pos="1711"/>
        </w:tabs>
        <w:autoSpaceDE w:val="0"/>
        <w:autoSpaceDN w:val="0"/>
        <w:spacing w:before="72"/>
        <w:ind w:right="137"/>
      </w:pPr>
    </w:p>
    <w:p w:rsidR="00D61526" w:rsidRPr="002525AD" w:rsidRDefault="00D61526" w:rsidP="005A2246">
      <w:pPr>
        <w:tabs>
          <w:tab w:val="left" w:pos="1711"/>
        </w:tabs>
        <w:autoSpaceDE w:val="0"/>
        <w:autoSpaceDN w:val="0"/>
        <w:spacing w:before="72"/>
        <w:ind w:right="137"/>
        <w:rPr>
          <w:b/>
        </w:rPr>
      </w:pPr>
      <w:r w:rsidRPr="002525AD">
        <w:rPr>
          <w:b/>
        </w:rPr>
        <w:t>Terminy wykonywania poszczególnych podzadań -  powiat bełchatowski</w:t>
      </w:r>
    </w:p>
    <w:p w:rsidR="00D61526" w:rsidRPr="002525AD" w:rsidRDefault="00D61526" w:rsidP="005A2246">
      <w:pPr>
        <w:tabs>
          <w:tab w:val="left" w:pos="1711"/>
        </w:tabs>
        <w:autoSpaceDE w:val="0"/>
        <w:autoSpaceDN w:val="0"/>
        <w:spacing w:before="72"/>
        <w:ind w:right="137"/>
      </w:pPr>
      <w:r w:rsidRPr="002525AD">
        <w:t xml:space="preserve">Podzadanie I  – III kwartał 2026 – IV kwartał 2027 (18 miesięcy) </w:t>
      </w:r>
    </w:p>
    <w:p w:rsidR="00D61526" w:rsidRPr="002525AD" w:rsidRDefault="00D61526" w:rsidP="005A2246">
      <w:pPr>
        <w:tabs>
          <w:tab w:val="left" w:pos="1711"/>
        </w:tabs>
        <w:autoSpaceDE w:val="0"/>
        <w:autoSpaceDN w:val="0"/>
        <w:spacing w:before="72"/>
        <w:ind w:right="137"/>
      </w:pPr>
      <w:r w:rsidRPr="002525AD">
        <w:t xml:space="preserve">Podzadanie II  – III kwartał 2026 – IV kwartał 2027 (18 miesięcy) </w:t>
      </w:r>
    </w:p>
    <w:p w:rsidR="00D61526" w:rsidRPr="002525AD" w:rsidRDefault="00D61526" w:rsidP="005A2246">
      <w:pPr>
        <w:tabs>
          <w:tab w:val="left" w:pos="1711"/>
        </w:tabs>
        <w:autoSpaceDE w:val="0"/>
        <w:autoSpaceDN w:val="0"/>
        <w:spacing w:before="72"/>
        <w:ind w:right="137"/>
      </w:pPr>
    </w:p>
    <w:p w:rsidR="00D61526" w:rsidRPr="002525AD" w:rsidRDefault="00D61526" w:rsidP="005A2246">
      <w:pPr>
        <w:tabs>
          <w:tab w:val="left" w:pos="1711"/>
        </w:tabs>
        <w:autoSpaceDE w:val="0"/>
        <w:autoSpaceDN w:val="0"/>
        <w:spacing w:before="72"/>
        <w:ind w:right="137"/>
        <w:rPr>
          <w:b/>
        </w:rPr>
      </w:pPr>
      <w:r w:rsidRPr="002525AD">
        <w:rPr>
          <w:b/>
        </w:rPr>
        <w:t>Podział na etapy i terminy wykonania prac w ramach modernizacji powiat bełchatowski</w:t>
      </w:r>
    </w:p>
    <w:p w:rsidR="002525AD" w:rsidRPr="002525AD" w:rsidRDefault="00D61526" w:rsidP="005A2246">
      <w:pPr>
        <w:tabs>
          <w:tab w:val="left" w:pos="1711"/>
        </w:tabs>
        <w:autoSpaceDE w:val="0"/>
        <w:autoSpaceDN w:val="0"/>
        <w:spacing w:before="72"/>
        <w:ind w:right="137"/>
        <w:rPr>
          <w:b/>
        </w:rPr>
      </w:pPr>
      <w:r w:rsidRPr="002525AD">
        <w:rPr>
          <w:b/>
        </w:rPr>
        <w:t xml:space="preserve"> Podzadanie I :</w:t>
      </w:r>
    </w:p>
    <w:p w:rsidR="002525AD" w:rsidRPr="002525AD" w:rsidRDefault="00D61526" w:rsidP="002525AD">
      <w:pPr>
        <w:pStyle w:val="Akapitzlist"/>
        <w:numPr>
          <w:ilvl w:val="0"/>
          <w:numId w:val="30"/>
        </w:numPr>
        <w:tabs>
          <w:tab w:val="left" w:pos="1711"/>
        </w:tabs>
        <w:autoSpaceDE w:val="0"/>
        <w:autoSpaceDN w:val="0"/>
        <w:spacing w:before="72"/>
        <w:ind w:right="137"/>
      </w:pPr>
      <w:r w:rsidRPr="002525AD">
        <w:t xml:space="preserve">Etap I – prace dotyczące osnowy - termin realizacji: 4 miesiące od daty podpisania umowy. </w:t>
      </w:r>
    </w:p>
    <w:p w:rsidR="002525AD" w:rsidRPr="002525AD" w:rsidRDefault="00D61526" w:rsidP="002525AD">
      <w:pPr>
        <w:pStyle w:val="Akapitzlist"/>
        <w:numPr>
          <w:ilvl w:val="0"/>
          <w:numId w:val="30"/>
        </w:numPr>
        <w:tabs>
          <w:tab w:val="left" w:pos="1711"/>
        </w:tabs>
        <w:autoSpaceDE w:val="0"/>
        <w:autoSpaceDN w:val="0"/>
        <w:spacing w:before="72"/>
        <w:ind w:right="137"/>
      </w:pPr>
      <w:r w:rsidRPr="002525AD">
        <w:t xml:space="preserve">Etap II – prace dotyczące opracowania projektu operatu ewidencji gruntów – termin realizacji: 14 miesięcy od daty podpisania umowy. </w:t>
      </w:r>
    </w:p>
    <w:p w:rsidR="002525AD" w:rsidRPr="002525AD" w:rsidRDefault="00D61526" w:rsidP="002525AD">
      <w:pPr>
        <w:pStyle w:val="Akapitzlist"/>
        <w:numPr>
          <w:ilvl w:val="0"/>
          <w:numId w:val="30"/>
        </w:numPr>
        <w:tabs>
          <w:tab w:val="left" w:pos="1711"/>
        </w:tabs>
        <w:autoSpaceDE w:val="0"/>
        <w:autoSpaceDN w:val="0"/>
        <w:spacing w:before="72"/>
        <w:ind w:right="137"/>
      </w:pPr>
      <w:r w:rsidRPr="002525AD">
        <w:t>Etap III – wyłożenie projektu operatu opisowo - kartograficznego, rozpatrzenie uwag, aktual</w:t>
      </w:r>
      <w:r w:rsidRPr="002525AD">
        <w:t>i</w:t>
      </w:r>
      <w:r w:rsidRPr="002525AD">
        <w:t xml:space="preserve">zacja baz danych ewidencyjnych - termin realizacji: 18 miesięcy od daty podpisania umowy. </w:t>
      </w:r>
    </w:p>
    <w:p w:rsidR="002525AD" w:rsidRPr="002525AD" w:rsidRDefault="00D61526" w:rsidP="005A2246">
      <w:pPr>
        <w:tabs>
          <w:tab w:val="left" w:pos="1711"/>
        </w:tabs>
        <w:autoSpaceDE w:val="0"/>
        <w:autoSpaceDN w:val="0"/>
        <w:spacing w:before="72"/>
        <w:ind w:right="137"/>
        <w:rPr>
          <w:b/>
        </w:rPr>
      </w:pPr>
      <w:r w:rsidRPr="002525AD">
        <w:rPr>
          <w:b/>
        </w:rPr>
        <w:t>Podzadanie II :</w:t>
      </w:r>
    </w:p>
    <w:p w:rsidR="002525AD" w:rsidRPr="002525AD" w:rsidRDefault="00D61526" w:rsidP="002525AD">
      <w:pPr>
        <w:pStyle w:val="Akapitzlist"/>
        <w:numPr>
          <w:ilvl w:val="0"/>
          <w:numId w:val="31"/>
        </w:numPr>
        <w:tabs>
          <w:tab w:val="left" w:pos="1711"/>
        </w:tabs>
        <w:autoSpaceDE w:val="0"/>
        <w:autoSpaceDN w:val="0"/>
        <w:spacing w:before="72"/>
        <w:ind w:right="137"/>
      </w:pPr>
      <w:r w:rsidRPr="002525AD">
        <w:t xml:space="preserve">Etap I – prace dotyczące osnowy - termin realizacji: 4 miesiące od daty podpisania umowy. </w:t>
      </w:r>
    </w:p>
    <w:p w:rsidR="002525AD" w:rsidRPr="002525AD" w:rsidRDefault="00D61526" w:rsidP="002525AD">
      <w:pPr>
        <w:pStyle w:val="Akapitzlist"/>
        <w:numPr>
          <w:ilvl w:val="0"/>
          <w:numId w:val="31"/>
        </w:numPr>
        <w:tabs>
          <w:tab w:val="left" w:pos="1711"/>
        </w:tabs>
        <w:autoSpaceDE w:val="0"/>
        <w:autoSpaceDN w:val="0"/>
        <w:spacing w:before="72"/>
        <w:ind w:right="137"/>
      </w:pPr>
      <w:r w:rsidRPr="002525AD">
        <w:t xml:space="preserve">Etap II – prace dotyczące opracowania projektu operatu ewidencji gruntów – termin realizacji: 14 miesięcy od daty podpisania umowy. </w:t>
      </w:r>
    </w:p>
    <w:p w:rsidR="002525AD" w:rsidRPr="002525AD" w:rsidRDefault="00D61526" w:rsidP="002525AD">
      <w:pPr>
        <w:pStyle w:val="Akapitzlist"/>
        <w:numPr>
          <w:ilvl w:val="0"/>
          <w:numId w:val="31"/>
        </w:numPr>
        <w:tabs>
          <w:tab w:val="left" w:pos="1711"/>
        </w:tabs>
        <w:autoSpaceDE w:val="0"/>
        <w:autoSpaceDN w:val="0"/>
        <w:spacing w:before="72"/>
        <w:ind w:right="137"/>
      </w:pPr>
      <w:r w:rsidRPr="002525AD">
        <w:t>Etap III – wyłożenie projektu operatu opisowo - kartograficznego, rozpatrzenie uwag, aktual</w:t>
      </w:r>
      <w:r w:rsidRPr="002525AD">
        <w:t>i</w:t>
      </w:r>
      <w:r w:rsidRPr="002525AD">
        <w:t xml:space="preserve">zacja baz danych ewidencyjnych - termin realizacji: 18 miesięcy od daty podpisania umowy. </w:t>
      </w:r>
    </w:p>
    <w:p w:rsidR="00D61526" w:rsidRPr="002525AD" w:rsidRDefault="002525AD" w:rsidP="005A2246">
      <w:pPr>
        <w:tabs>
          <w:tab w:val="left" w:pos="1711"/>
        </w:tabs>
        <w:autoSpaceDE w:val="0"/>
        <w:autoSpaceDN w:val="0"/>
        <w:spacing w:before="72"/>
        <w:ind w:right="137"/>
      </w:pPr>
      <w:r w:rsidRPr="002525AD">
        <w:tab/>
      </w:r>
      <w:r w:rsidR="00D61526" w:rsidRPr="002525AD">
        <w:t>Podział na etapy jest zgodny z PROJEKTEM MODERNIZACJI uzgodnionym z Łódzkim Wojewódzkim Inspektorem Nadzoru Geodezyjnego i Kartograficznego.</w:t>
      </w:r>
    </w:p>
    <w:p w:rsidR="00BA1CF8" w:rsidRDefault="00BA1CF8" w:rsidP="00BA1CF8">
      <w:pPr>
        <w:pStyle w:val="Tekstpodstawowy"/>
        <w:spacing w:before="10"/>
        <w:rPr>
          <w:sz w:val="20"/>
        </w:rPr>
      </w:pPr>
    </w:p>
    <w:p w:rsidR="00BA1CF8" w:rsidRDefault="00BA1CF8" w:rsidP="00BA1CF8">
      <w:pPr>
        <w:pStyle w:val="Nagwek11"/>
        <w:tabs>
          <w:tab w:val="left" w:pos="838"/>
        </w:tabs>
        <w:spacing w:before="65"/>
        <w:ind w:left="1199" w:right="14"/>
        <w:rPr>
          <w:b w:val="0"/>
          <w:sz w:val="24"/>
        </w:rPr>
      </w:pPr>
    </w:p>
    <w:p w:rsidR="00DB7C6E" w:rsidRDefault="00DB7C6E" w:rsidP="005A2246">
      <w:pPr>
        <w:pStyle w:val="Akapitzlist"/>
        <w:tabs>
          <w:tab w:val="left" w:pos="1711"/>
        </w:tabs>
        <w:autoSpaceDE w:val="0"/>
        <w:autoSpaceDN w:val="0"/>
        <w:spacing w:before="72"/>
        <w:ind w:left="2520" w:right="137" w:firstLine="0"/>
        <w:rPr>
          <w:b/>
          <w:u w:val="single"/>
        </w:rPr>
      </w:pPr>
    </w:p>
    <w:p w:rsidR="00A145B9" w:rsidRDefault="005A2246" w:rsidP="00A145B9">
      <w:pPr>
        <w:pStyle w:val="Akapitzlist"/>
        <w:numPr>
          <w:ilvl w:val="0"/>
          <w:numId w:val="29"/>
        </w:numPr>
        <w:tabs>
          <w:tab w:val="left" w:pos="1711"/>
        </w:tabs>
        <w:autoSpaceDE w:val="0"/>
        <w:autoSpaceDN w:val="0"/>
        <w:spacing w:before="72"/>
        <w:ind w:right="137"/>
        <w:rPr>
          <w:b/>
          <w:u w:val="single"/>
        </w:rPr>
      </w:pPr>
      <w:r>
        <w:rPr>
          <w:b/>
          <w:u w:val="single"/>
        </w:rPr>
        <w:t xml:space="preserve">Zadanie </w:t>
      </w:r>
      <w:r w:rsidR="0056664D">
        <w:rPr>
          <w:b/>
          <w:u w:val="single"/>
        </w:rPr>
        <w:t>2</w:t>
      </w:r>
      <w:r>
        <w:rPr>
          <w:b/>
          <w:u w:val="single"/>
        </w:rPr>
        <w:t xml:space="preserve"> - </w:t>
      </w:r>
      <w:r w:rsidR="00A145B9" w:rsidRPr="00A145B9">
        <w:rPr>
          <w:b/>
          <w:u w:val="single"/>
        </w:rPr>
        <w:t xml:space="preserve">Powiat </w:t>
      </w:r>
      <w:r w:rsidR="00DC46FE">
        <w:rPr>
          <w:b/>
          <w:u w:val="single"/>
        </w:rPr>
        <w:t>brzeziński</w:t>
      </w:r>
    </w:p>
    <w:p w:rsidR="00DC46FE" w:rsidRPr="00A145B9" w:rsidRDefault="00DC46FE" w:rsidP="00DC46FE">
      <w:pPr>
        <w:pStyle w:val="Akapitzlist"/>
        <w:tabs>
          <w:tab w:val="left" w:pos="1711"/>
        </w:tabs>
        <w:autoSpaceDE w:val="0"/>
        <w:autoSpaceDN w:val="0"/>
        <w:spacing w:before="72"/>
        <w:ind w:left="2520" w:right="137" w:firstLine="0"/>
        <w:rPr>
          <w:b/>
          <w:u w:val="single"/>
        </w:rPr>
      </w:pPr>
    </w:p>
    <w:p w:rsidR="00D31C22" w:rsidRPr="00992A43" w:rsidRDefault="00DC46FE" w:rsidP="00992A43">
      <w:pPr>
        <w:pStyle w:val="Tekstpodstawowy"/>
        <w:spacing w:line="251" w:lineRule="exact"/>
        <w:ind w:firstLine="720"/>
        <w:rPr>
          <w:sz w:val="22"/>
          <w:szCs w:val="22"/>
        </w:rPr>
      </w:pPr>
      <w:r w:rsidRPr="00992A43">
        <w:rPr>
          <w:sz w:val="22"/>
          <w:szCs w:val="22"/>
        </w:rPr>
        <w:t xml:space="preserve">Opracowanie </w:t>
      </w:r>
      <w:r w:rsidRPr="00992A43">
        <w:rPr>
          <w:b/>
          <w:sz w:val="22"/>
          <w:szCs w:val="22"/>
        </w:rPr>
        <w:t>warunków technicznych na dostawę Baz</w:t>
      </w:r>
      <w:r w:rsidRPr="00992A43">
        <w:rPr>
          <w:spacing w:val="-7"/>
          <w:sz w:val="22"/>
          <w:szCs w:val="22"/>
        </w:rPr>
        <w:t xml:space="preserve"> </w:t>
      </w:r>
      <w:r w:rsidRPr="00992A43">
        <w:rPr>
          <w:rStyle w:val="Pogrubienie"/>
          <w:sz w:val="22"/>
          <w:szCs w:val="22"/>
          <w:shd w:val="clear" w:color="auto" w:fill="FFFFFF"/>
        </w:rPr>
        <w:t xml:space="preserve">EGIB </w:t>
      </w:r>
      <w:r w:rsidRPr="00992A43">
        <w:rPr>
          <w:sz w:val="22"/>
          <w:szCs w:val="22"/>
        </w:rPr>
        <w:t xml:space="preserve">i zasilenie tymi bazami systemu infrastruktury informacji przestrzennej, z jednoczesnym opracowaniem </w:t>
      </w:r>
      <w:r w:rsidRPr="00992A43">
        <w:rPr>
          <w:rStyle w:val="Pogrubienie"/>
          <w:sz w:val="22"/>
          <w:szCs w:val="22"/>
          <w:shd w:val="clear" w:color="auto" w:fill="FFFFFF"/>
        </w:rPr>
        <w:t xml:space="preserve">warunków technicznych na Weryfikację baz EGIB </w:t>
      </w:r>
      <w:r w:rsidRPr="00992A43">
        <w:rPr>
          <w:sz w:val="22"/>
          <w:szCs w:val="22"/>
        </w:rPr>
        <w:t>dla powiatu</w:t>
      </w:r>
      <w:r w:rsidR="00D31C22" w:rsidRPr="00992A43">
        <w:rPr>
          <w:sz w:val="22"/>
          <w:szCs w:val="22"/>
        </w:rPr>
        <w:t xml:space="preserve"> brzezińskiego dla</w:t>
      </w:r>
      <w:r w:rsidR="00F613F7">
        <w:rPr>
          <w:sz w:val="22"/>
          <w:szCs w:val="22"/>
        </w:rPr>
        <w:t xml:space="preserve"> </w:t>
      </w:r>
      <w:r w:rsidR="00D31C22" w:rsidRPr="00992A43">
        <w:rPr>
          <w:sz w:val="22"/>
          <w:szCs w:val="22"/>
        </w:rPr>
        <w:t>14 obrębów z gminy Jeżów,</w:t>
      </w:r>
    </w:p>
    <w:p w:rsidR="00D31C22" w:rsidRPr="00992A43" w:rsidRDefault="00D31C22" w:rsidP="00DC46FE">
      <w:pPr>
        <w:pStyle w:val="Tekstpodstawowy"/>
        <w:spacing w:line="251" w:lineRule="exact"/>
        <w:rPr>
          <w:sz w:val="22"/>
          <w:szCs w:val="22"/>
        </w:rPr>
      </w:pPr>
      <w:r w:rsidRPr="00992A43">
        <w:rPr>
          <w:sz w:val="22"/>
          <w:szCs w:val="22"/>
        </w:rPr>
        <w:t xml:space="preserve">Identyfikatory modernizowanych obrębów: </w:t>
      </w:r>
    </w:p>
    <w:p w:rsidR="00D31C22" w:rsidRPr="00992A43" w:rsidRDefault="00D31C22" w:rsidP="00DC46FE">
      <w:pPr>
        <w:pStyle w:val="Tekstpodstawowy"/>
        <w:spacing w:line="251" w:lineRule="exact"/>
        <w:rPr>
          <w:sz w:val="22"/>
          <w:szCs w:val="22"/>
        </w:rPr>
      </w:pPr>
      <w:r w:rsidRPr="00992A43">
        <w:rPr>
          <w:sz w:val="22"/>
          <w:szCs w:val="22"/>
        </w:rPr>
        <w:t xml:space="preserve">102104_5.0002 - Frydrychów, </w:t>
      </w:r>
    </w:p>
    <w:p w:rsidR="00D31C22" w:rsidRPr="00992A43" w:rsidRDefault="00D31C22" w:rsidP="00DC46FE">
      <w:pPr>
        <w:pStyle w:val="Tekstpodstawowy"/>
        <w:spacing w:line="251" w:lineRule="exact"/>
        <w:rPr>
          <w:sz w:val="22"/>
          <w:szCs w:val="22"/>
        </w:rPr>
      </w:pPr>
      <w:r w:rsidRPr="00992A43">
        <w:rPr>
          <w:sz w:val="22"/>
          <w:szCs w:val="22"/>
        </w:rPr>
        <w:t xml:space="preserve">102104_5.0003 - Góra, </w:t>
      </w:r>
    </w:p>
    <w:p w:rsidR="00D31C22" w:rsidRPr="00992A43" w:rsidRDefault="00D31C22" w:rsidP="00DC46FE">
      <w:pPr>
        <w:pStyle w:val="Tekstpodstawowy"/>
        <w:spacing w:line="251" w:lineRule="exact"/>
        <w:rPr>
          <w:sz w:val="22"/>
          <w:szCs w:val="22"/>
        </w:rPr>
      </w:pPr>
      <w:r w:rsidRPr="00992A43">
        <w:rPr>
          <w:sz w:val="22"/>
          <w:szCs w:val="22"/>
        </w:rPr>
        <w:t xml:space="preserve">102104_5.0006 - Kosiska, </w:t>
      </w:r>
    </w:p>
    <w:p w:rsidR="00D31C22" w:rsidRPr="00992A43" w:rsidRDefault="00D31C22" w:rsidP="00DC46FE">
      <w:pPr>
        <w:pStyle w:val="Tekstpodstawowy"/>
        <w:spacing w:line="251" w:lineRule="exact"/>
        <w:rPr>
          <w:sz w:val="22"/>
          <w:szCs w:val="22"/>
        </w:rPr>
      </w:pPr>
      <w:r w:rsidRPr="00992A43">
        <w:rPr>
          <w:sz w:val="22"/>
          <w:szCs w:val="22"/>
        </w:rPr>
        <w:t xml:space="preserve">102104_5.0007 – Lubiska Kolonia, </w:t>
      </w:r>
    </w:p>
    <w:p w:rsidR="00D31C22" w:rsidRPr="00992A43" w:rsidRDefault="00D31C22" w:rsidP="00DC46FE">
      <w:pPr>
        <w:pStyle w:val="Tekstpodstawowy"/>
        <w:spacing w:line="251" w:lineRule="exact"/>
        <w:rPr>
          <w:sz w:val="22"/>
          <w:szCs w:val="22"/>
        </w:rPr>
      </w:pPr>
      <w:r w:rsidRPr="00992A43">
        <w:rPr>
          <w:sz w:val="22"/>
          <w:szCs w:val="22"/>
        </w:rPr>
        <w:t xml:space="preserve">102104_5.0008 – Jasienin Mały, </w:t>
      </w:r>
    </w:p>
    <w:p w:rsidR="00D31C22" w:rsidRPr="00992A43" w:rsidRDefault="00D31C22" w:rsidP="00DC46FE">
      <w:pPr>
        <w:pStyle w:val="Tekstpodstawowy"/>
        <w:spacing w:line="251" w:lineRule="exact"/>
        <w:rPr>
          <w:sz w:val="22"/>
          <w:szCs w:val="22"/>
        </w:rPr>
      </w:pPr>
      <w:r w:rsidRPr="00992A43">
        <w:rPr>
          <w:sz w:val="22"/>
          <w:szCs w:val="22"/>
        </w:rPr>
        <w:t xml:space="preserve">102104_5.0010 - Mościska, </w:t>
      </w:r>
    </w:p>
    <w:p w:rsidR="00D31C22" w:rsidRPr="00992A43" w:rsidRDefault="00D31C22" w:rsidP="00DC46FE">
      <w:pPr>
        <w:pStyle w:val="Tekstpodstawowy"/>
        <w:spacing w:line="251" w:lineRule="exact"/>
        <w:rPr>
          <w:sz w:val="22"/>
          <w:szCs w:val="22"/>
        </w:rPr>
      </w:pPr>
      <w:r w:rsidRPr="00992A43">
        <w:rPr>
          <w:sz w:val="22"/>
          <w:szCs w:val="22"/>
        </w:rPr>
        <w:t xml:space="preserve">102104_5.0011 – Popień PGR, </w:t>
      </w:r>
    </w:p>
    <w:p w:rsidR="00D31C22" w:rsidRPr="00992A43" w:rsidRDefault="00D31C22" w:rsidP="00DC46FE">
      <w:pPr>
        <w:pStyle w:val="Tekstpodstawowy"/>
        <w:spacing w:line="251" w:lineRule="exact"/>
        <w:rPr>
          <w:sz w:val="22"/>
          <w:szCs w:val="22"/>
        </w:rPr>
      </w:pPr>
      <w:r w:rsidRPr="00992A43">
        <w:rPr>
          <w:sz w:val="22"/>
          <w:szCs w:val="22"/>
        </w:rPr>
        <w:t xml:space="preserve">102104_5.0012 – Popień Parcela, </w:t>
      </w:r>
    </w:p>
    <w:p w:rsidR="00D31C22" w:rsidRPr="00992A43" w:rsidRDefault="00D31C22" w:rsidP="00DC46FE">
      <w:pPr>
        <w:pStyle w:val="Tekstpodstawowy"/>
        <w:spacing w:line="251" w:lineRule="exact"/>
        <w:rPr>
          <w:sz w:val="22"/>
          <w:szCs w:val="22"/>
        </w:rPr>
      </w:pPr>
      <w:r w:rsidRPr="00992A43">
        <w:rPr>
          <w:sz w:val="22"/>
          <w:szCs w:val="22"/>
        </w:rPr>
        <w:t xml:space="preserve">102104_5.0014 – Rewica B, </w:t>
      </w:r>
    </w:p>
    <w:p w:rsidR="00D31C22" w:rsidRPr="00992A43" w:rsidRDefault="00D31C22" w:rsidP="00DC46FE">
      <w:pPr>
        <w:pStyle w:val="Tekstpodstawowy"/>
        <w:spacing w:line="251" w:lineRule="exact"/>
        <w:rPr>
          <w:sz w:val="22"/>
          <w:szCs w:val="22"/>
        </w:rPr>
      </w:pPr>
      <w:r w:rsidRPr="00992A43">
        <w:rPr>
          <w:sz w:val="22"/>
          <w:szCs w:val="22"/>
        </w:rPr>
        <w:t xml:space="preserve">102104_5.0015 – Rewica Kolonia, </w:t>
      </w:r>
    </w:p>
    <w:p w:rsidR="00D31C22" w:rsidRPr="00992A43" w:rsidRDefault="00D31C22" w:rsidP="00DC46FE">
      <w:pPr>
        <w:pStyle w:val="Tekstpodstawowy"/>
        <w:spacing w:line="251" w:lineRule="exact"/>
        <w:rPr>
          <w:sz w:val="22"/>
          <w:szCs w:val="22"/>
        </w:rPr>
      </w:pPr>
      <w:r w:rsidRPr="00992A43">
        <w:rPr>
          <w:sz w:val="22"/>
          <w:szCs w:val="22"/>
        </w:rPr>
        <w:t xml:space="preserve">102104_5.0016 – Rewica A, </w:t>
      </w:r>
    </w:p>
    <w:p w:rsidR="00D31C22" w:rsidRPr="00992A43" w:rsidRDefault="00D31C22" w:rsidP="00DC46FE">
      <w:pPr>
        <w:pStyle w:val="Tekstpodstawowy"/>
        <w:spacing w:line="251" w:lineRule="exact"/>
        <w:rPr>
          <w:sz w:val="22"/>
          <w:szCs w:val="22"/>
        </w:rPr>
      </w:pPr>
      <w:r w:rsidRPr="00992A43">
        <w:rPr>
          <w:sz w:val="22"/>
          <w:szCs w:val="22"/>
        </w:rPr>
        <w:t xml:space="preserve">102104_5.0019 - Taurów, </w:t>
      </w:r>
    </w:p>
    <w:p w:rsidR="00D31C22" w:rsidRPr="00992A43" w:rsidRDefault="00D31C22" w:rsidP="00DC46FE">
      <w:pPr>
        <w:pStyle w:val="Tekstpodstawowy"/>
        <w:spacing w:line="251" w:lineRule="exact"/>
        <w:rPr>
          <w:sz w:val="22"/>
          <w:szCs w:val="22"/>
        </w:rPr>
      </w:pPr>
      <w:r w:rsidRPr="00992A43">
        <w:rPr>
          <w:sz w:val="22"/>
          <w:szCs w:val="22"/>
        </w:rPr>
        <w:t xml:space="preserve">102104_5.0022 - Zamłynie, </w:t>
      </w:r>
    </w:p>
    <w:p w:rsidR="00717DC5" w:rsidRPr="00992A43" w:rsidRDefault="00D31C22" w:rsidP="00DC46FE">
      <w:pPr>
        <w:pStyle w:val="Tekstpodstawowy"/>
        <w:spacing w:line="251" w:lineRule="exact"/>
        <w:rPr>
          <w:sz w:val="22"/>
          <w:szCs w:val="22"/>
        </w:rPr>
      </w:pPr>
      <w:r w:rsidRPr="00992A43">
        <w:rPr>
          <w:sz w:val="22"/>
          <w:szCs w:val="22"/>
        </w:rPr>
        <w:t>102104_5.0023 – Leszczyny</w:t>
      </w:r>
    </w:p>
    <w:p w:rsidR="00992A43" w:rsidRDefault="00992A43" w:rsidP="00DC46FE">
      <w:pPr>
        <w:pStyle w:val="Tekstpodstawowy"/>
        <w:spacing w:line="251" w:lineRule="exact"/>
      </w:pPr>
    </w:p>
    <w:p w:rsidR="00D31C22" w:rsidRDefault="00D31C22" w:rsidP="00DC46FE">
      <w:pPr>
        <w:pStyle w:val="Tekstpodstawowy"/>
        <w:spacing w:line="251" w:lineRule="exact"/>
        <w:rPr>
          <w:b/>
          <w:sz w:val="22"/>
          <w:szCs w:val="22"/>
        </w:rPr>
      </w:pPr>
      <w:r w:rsidRPr="00D31C22">
        <w:rPr>
          <w:sz w:val="22"/>
          <w:szCs w:val="22"/>
        </w:rPr>
        <w:tab/>
        <w:t>Podział na podzadania realizacji prac modernizacyjnych, terminy wykonywania poszczegó</w:t>
      </w:r>
      <w:r w:rsidRPr="00D31C22">
        <w:rPr>
          <w:sz w:val="22"/>
          <w:szCs w:val="22"/>
        </w:rPr>
        <w:t>l</w:t>
      </w:r>
      <w:r w:rsidRPr="00D31C22">
        <w:rPr>
          <w:sz w:val="22"/>
          <w:szCs w:val="22"/>
        </w:rPr>
        <w:t xml:space="preserve">nych podzadań, podział na etapy i terminy wykonania prac w ramach modernizacji </w:t>
      </w:r>
      <w:r w:rsidR="00992A43" w:rsidRPr="00271A87">
        <w:rPr>
          <w:i/>
          <w:sz w:val="22"/>
          <w:szCs w:val="22"/>
        </w:rPr>
        <w:t>piszący warunki</w:t>
      </w:r>
      <w:r w:rsidR="00271A87">
        <w:rPr>
          <w:i/>
          <w:sz w:val="22"/>
          <w:szCs w:val="22"/>
        </w:rPr>
        <w:t xml:space="preserve"> </w:t>
      </w:r>
      <w:r w:rsidR="00271A87">
        <w:rPr>
          <w:i/>
          <w:sz w:val="22"/>
          <w:szCs w:val="22"/>
        </w:rPr>
        <w:lastRenderedPageBreak/>
        <w:t>techniczne</w:t>
      </w:r>
      <w:r w:rsidR="00992A43" w:rsidRPr="00271A87">
        <w:rPr>
          <w:i/>
          <w:sz w:val="22"/>
          <w:szCs w:val="22"/>
        </w:rPr>
        <w:t xml:space="preserve"> </w:t>
      </w:r>
      <w:r w:rsidR="00992A43">
        <w:rPr>
          <w:b/>
          <w:sz w:val="22"/>
          <w:szCs w:val="22"/>
        </w:rPr>
        <w:t>uzgodni</w:t>
      </w:r>
      <w:r>
        <w:rPr>
          <w:b/>
          <w:sz w:val="22"/>
          <w:szCs w:val="22"/>
        </w:rPr>
        <w:t xml:space="preserve"> podczas spotkań roboczych w powiecie brzezińskim.</w:t>
      </w:r>
    </w:p>
    <w:p w:rsidR="00D31C22" w:rsidRDefault="00D31C22" w:rsidP="00DC46FE">
      <w:pPr>
        <w:pStyle w:val="Tekstpodstawowy"/>
        <w:spacing w:line="251" w:lineRule="exact"/>
        <w:rPr>
          <w:sz w:val="22"/>
          <w:szCs w:val="22"/>
        </w:rPr>
      </w:pPr>
      <w:r>
        <w:rPr>
          <w:b/>
          <w:sz w:val="22"/>
          <w:szCs w:val="22"/>
        </w:rPr>
        <w:tab/>
      </w:r>
      <w:r>
        <w:rPr>
          <w:sz w:val="22"/>
          <w:szCs w:val="22"/>
        </w:rPr>
        <w:t>Modernizacja</w:t>
      </w:r>
      <w:r w:rsidR="00992A43">
        <w:rPr>
          <w:sz w:val="22"/>
          <w:szCs w:val="22"/>
        </w:rPr>
        <w:t xml:space="preserve"> EGIB będzie wykonywana </w:t>
      </w:r>
      <w:r>
        <w:rPr>
          <w:sz w:val="22"/>
          <w:szCs w:val="22"/>
        </w:rPr>
        <w:t xml:space="preserve"> kompleksowo bez klasyfikacji gruntów. Wykonawca będzie zobowiązany do sporządzenia wykazu działek, które powinny być przedmiotem klasyfikacji gruntów.</w:t>
      </w:r>
    </w:p>
    <w:p w:rsidR="00D31C22" w:rsidRPr="00D31C22" w:rsidRDefault="00D31C22" w:rsidP="00DC46FE">
      <w:pPr>
        <w:pStyle w:val="Tekstpodstawowy"/>
        <w:spacing w:line="251" w:lineRule="exact"/>
      </w:pPr>
      <w:r>
        <w:rPr>
          <w:sz w:val="22"/>
          <w:szCs w:val="22"/>
        </w:rPr>
        <w:tab/>
      </w:r>
      <w:r w:rsidR="00992A43">
        <w:rPr>
          <w:sz w:val="22"/>
          <w:szCs w:val="22"/>
        </w:rPr>
        <w:t xml:space="preserve">Planowany termin uzyskania uzgodnionego Projektu Modernizacji to druga połowa </w:t>
      </w:r>
      <w:r w:rsidR="006B20EB">
        <w:rPr>
          <w:sz w:val="22"/>
          <w:szCs w:val="22"/>
        </w:rPr>
        <w:t>stycznia</w:t>
      </w:r>
      <w:r w:rsidR="00992A43">
        <w:rPr>
          <w:sz w:val="22"/>
          <w:szCs w:val="22"/>
        </w:rPr>
        <w:t xml:space="preserve"> 202</w:t>
      </w:r>
      <w:r w:rsidR="006B20EB">
        <w:rPr>
          <w:sz w:val="22"/>
          <w:szCs w:val="22"/>
        </w:rPr>
        <w:t>6</w:t>
      </w:r>
      <w:r w:rsidR="00992A43">
        <w:rPr>
          <w:sz w:val="22"/>
          <w:szCs w:val="22"/>
        </w:rPr>
        <w:t xml:space="preserve"> r.</w:t>
      </w:r>
    </w:p>
    <w:p w:rsidR="00DB7C6E" w:rsidRDefault="00DB7C6E" w:rsidP="00DB7C6E">
      <w:pPr>
        <w:pStyle w:val="Akapitzlist"/>
        <w:tabs>
          <w:tab w:val="left" w:pos="1711"/>
        </w:tabs>
        <w:autoSpaceDE w:val="0"/>
        <w:autoSpaceDN w:val="0"/>
        <w:spacing w:before="72"/>
        <w:ind w:left="2520" w:right="137" w:firstLine="0"/>
        <w:rPr>
          <w:b/>
          <w:u w:val="single"/>
        </w:rPr>
      </w:pPr>
    </w:p>
    <w:p w:rsidR="00992A43" w:rsidRDefault="00992A43" w:rsidP="00DB7C6E">
      <w:pPr>
        <w:pStyle w:val="Akapitzlist"/>
        <w:tabs>
          <w:tab w:val="left" w:pos="1711"/>
        </w:tabs>
        <w:autoSpaceDE w:val="0"/>
        <w:autoSpaceDN w:val="0"/>
        <w:spacing w:before="72"/>
        <w:ind w:left="2520" w:right="137" w:firstLine="0"/>
        <w:rPr>
          <w:b/>
          <w:u w:val="single"/>
        </w:rPr>
      </w:pPr>
    </w:p>
    <w:p w:rsidR="005A2246" w:rsidRDefault="005A2246" w:rsidP="005A2246">
      <w:pPr>
        <w:pStyle w:val="Akapitzlist"/>
        <w:numPr>
          <w:ilvl w:val="0"/>
          <w:numId w:val="29"/>
        </w:numPr>
        <w:tabs>
          <w:tab w:val="left" w:pos="1711"/>
        </w:tabs>
        <w:autoSpaceDE w:val="0"/>
        <w:autoSpaceDN w:val="0"/>
        <w:spacing w:before="72"/>
        <w:ind w:right="137"/>
        <w:rPr>
          <w:b/>
          <w:u w:val="single"/>
        </w:rPr>
      </w:pPr>
      <w:r>
        <w:rPr>
          <w:b/>
          <w:u w:val="single"/>
        </w:rPr>
        <w:t>Zadanie</w:t>
      </w:r>
      <w:r w:rsidR="00992A43">
        <w:rPr>
          <w:b/>
          <w:u w:val="single"/>
        </w:rPr>
        <w:t xml:space="preserve"> </w:t>
      </w:r>
      <w:r w:rsidR="0056664D">
        <w:rPr>
          <w:b/>
          <w:u w:val="single"/>
        </w:rPr>
        <w:t>3</w:t>
      </w:r>
      <w:r>
        <w:rPr>
          <w:b/>
          <w:u w:val="single"/>
        </w:rPr>
        <w:t xml:space="preserve"> - </w:t>
      </w:r>
      <w:r w:rsidRPr="00A145B9">
        <w:rPr>
          <w:b/>
          <w:u w:val="single"/>
        </w:rPr>
        <w:t xml:space="preserve">Powiat </w:t>
      </w:r>
      <w:r w:rsidR="00992A43">
        <w:rPr>
          <w:b/>
          <w:u w:val="single"/>
        </w:rPr>
        <w:t>kutnowski</w:t>
      </w:r>
    </w:p>
    <w:p w:rsidR="00DB7C6E" w:rsidRPr="00A145B9" w:rsidRDefault="00DB7C6E" w:rsidP="00DB7C6E">
      <w:pPr>
        <w:pStyle w:val="Akapitzlist"/>
        <w:tabs>
          <w:tab w:val="left" w:pos="1711"/>
        </w:tabs>
        <w:autoSpaceDE w:val="0"/>
        <w:autoSpaceDN w:val="0"/>
        <w:spacing w:before="72"/>
        <w:ind w:left="2520" w:right="137" w:firstLine="0"/>
        <w:rPr>
          <w:b/>
          <w:u w:val="single"/>
        </w:rPr>
      </w:pPr>
    </w:p>
    <w:p w:rsidR="00992A43" w:rsidRDefault="00DB7C6E" w:rsidP="00992A43">
      <w:pPr>
        <w:pStyle w:val="Tekstpodstawowy"/>
        <w:spacing w:line="251" w:lineRule="exact"/>
      </w:pPr>
      <w:r>
        <w:tab/>
      </w:r>
      <w:r w:rsidR="00992A43" w:rsidRPr="002525AD">
        <w:rPr>
          <w:sz w:val="22"/>
          <w:szCs w:val="22"/>
        </w:rPr>
        <w:t xml:space="preserve">Opracowanie </w:t>
      </w:r>
      <w:r w:rsidR="00992A43" w:rsidRPr="002525AD">
        <w:rPr>
          <w:b/>
          <w:sz w:val="22"/>
          <w:szCs w:val="22"/>
        </w:rPr>
        <w:t>warunków technicznych na dostawę Baz</w:t>
      </w:r>
      <w:r w:rsidR="00992A43" w:rsidRPr="002525AD">
        <w:rPr>
          <w:spacing w:val="-7"/>
          <w:sz w:val="22"/>
          <w:szCs w:val="22"/>
        </w:rPr>
        <w:t xml:space="preserve"> </w:t>
      </w:r>
      <w:r w:rsidR="00992A43" w:rsidRPr="002525AD">
        <w:rPr>
          <w:rStyle w:val="Pogrubienie"/>
          <w:sz w:val="22"/>
          <w:szCs w:val="22"/>
          <w:shd w:val="clear" w:color="auto" w:fill="FFFFFF"/>
        </w:rPr>
        <w:t xml:space="preserve">EGIB </w:t>
      </w:r>
      <w:r w:rsidR="00992A43" w:rsidRPr="002525AD">
        <w:rPr>
          <w:sz w:val="22"/>
          <w:szCs w:val="22"/>
        </w:rPr>
        <w:t xml:space="preserve">i zasilenie tymi bazami systemu infrastruktury informacji przestrzennej, z jednoczesnym opracowaniem </w:t>
      </w:r>
      <w:r w:rsidR="00992A43" w:rsidRPr="002525AD">
        <w:rPr>
          <w:rStyle w:val="Pogrubienie"/>
          <w:sz w:val="22"/>
          <w:szCs w:val="22"/>
          <w:shd w:val="clear" w:color="auto" w:fill="FFFFFF"/>
        </w:rPr>
        <w:t xml:space="preserve">warunków technicznych na Weryfikację baz EGIB </w:t>
      </w:r>
      <w:r w:rsidR="00992A43" w:rsidRPr="002525AD">
        <w:rPr>
          <w:sz w:val="22"/>
          <w:szCs w:val="22"/>
        </w:rPr>
        <w:t>dla powiatu</w:t>
      </w:r>
      <w:r w:rsidR="00992A43">
        <w:rPr>
          <w:sz w:val="22"/>
          <w:szCs w:val="22"/>
        </w:rPr>
        <w:t xml:space="preserve"> kutnowskiego dla </w:t>
      </w:r>
      <w:r w:rsidR="00992A43">
        <w:t>21 obrębów z gminy Żychlin i miasta Ż</w:t>
      </w:r>
      <w:r w:rsidR="00992A43">
        <w:t>y</w:t>
      </w:r>
      <w:r w:rsidR="00992A43">
        <w:t xml:space="preserve">chlin: </w:t>
      </w:r>
    </w:p>
    <w:p w:rsidR="00992A43" w:rsidRDefault="00992A43" w:rsidP="00992A43">
      <w:pPr>
        <w:pStyle w:val="Tekstpodstawowy"/>
        <w:spacing w:line="251" w:lineRule="exact"/>
      </w:pPr>
      <w:r>
        <w:t xml:space="preserve">a. 100211_5.0001 – Biała, </w:t>
      </w:r>
    </w:p>
    <w:p w:rsidR="00992A43" w:rsidRDefault="00992A43" w:rsidP="00992A43">
      <w:pPr>
        <w:pStyle w:val="Tekstpodstawowy"/>
        <w:spacing w:line="251" w:lineRule="exact"/>
      </w:pPr>
      <w:r>
        <w:t>b. 100211_5.0002 – Brzeziny,</w:t>
      </w:r>
    </w:p>
    <w:p w:rsidR="00992A43" w:rsidRDefault="00992A43" w:rsidP="00992A43">
      <w:pPr>
        <w:pStyle w:val="Tekstpodstawowy"/>
        <w:spacing w:line="251" w:lineRule="exact"/>
      </w:pPr>
      <w:r>
        <w:t xml:space="preserve">c. 100211_5.0003 – Budzyń, </w:t>
      </w:r>
    </w:p>
    <w:p w:rsidR="00992A43" w:rsidRDefault="00992A43" w:rsidP="00992A43">
      <w:pPr>
        <w:pStyle w:val="Tekstpodstawowy"/>
        <w:spacing w:line="251" w:lineRule="exact"/>
      </w:pPr>
      <w:r>
        <w:t xml:space="preserve">d. 100211_5.0004 – Buszków, </w:t>
      </w:r>
    </w:p>
    <w:p w:rsidR="00992A43" w:rsidRDefault="00992A43" w:rsidP="00992A43">
      <w:pPr>
        <w:pStyle w:val="Tekstpodstawowy"/>
        <w:spacing w:line="251" w:lineRule="exact"/>
      </w:pPr>
      <w:r>
        <w:t xml:space="preserve">e. 100211_5.0005 – Chochołów, </w:t>
      </w:r>
    </w:p>
    <w:p w:rsidR="00992A43" w:rsidRDefault="00992A43" w:rsidP="00992A43">
      <w:pPr>
        <w:pStyle w:val="Tekstpodstawowy"/>
        <w:spacing w:line="251" w:lineRule="exact"/>
      </w:pPr>
      <w:r>
        <w:t xml:space="preserve">f. 100211_5.0006 – Dobrzelin, </w:t>
      </w:r>
    </w:p>
    <w:p w:rsidR="00992A43" w:rsidRDefault="00992A43" w:rsidP="00992A43">
      <w:pPr>
        <w:pStyle w:val="Tekstpodstawowy"/>
        <w:spacing w:line="251" w:lineRule="exact"/>
      </w:pPr>
      <w:r>
        <w:t xml:space="preserve">g. 100211_5.0007 – Drzewoszki, </w:t>
      </w:r>
    </w:p>
    <w:p w:rsidR="00992A43" w:rsidRDefault="00992A43" w:rsidP="00992A43">
      <w:pPr>
        <w:pStyle w:val="Tekstpodstawowy"/>
        <w:spacing w:line="251" w:lineRule="exact"/>
      </w:pPr>
      <w:r>
        <w:t xml:space="preserve">h. 100211_5.0008 – Grabie, </w:t>
      </w:r>
    </w:p>
    <w:p w:rsidR="00992A43" w:rsidRDefault="00992A43" w:rsidP="00992A43">
      <w:pPr>
        <w:pStyle w:val="Tekstpodstawowy"/>
        <w:spacing w:line="251" w:lineRule="exact"/>
      </w:pPr>
      <w:r>
        <w:t xml:space="preserve">i. 100211_5.0009 – Grabów, </w:t>
      </w:r>
    </w:p>
    <w:p w:rsidR="00992A43" w:rsidRDefault="00992A43" w:rsidP="00992A43">
      <w:pPr>
        <w:pStyle w:val="Tekstpodstawowy"/>
        <w:spacing w:line="251" w:lineRule="exact"/>
      </w:pPr>
      <w:r>
        <w:t xml:space="preserve">j. 100211_5.0010 – Grzybów, </w:t>
      </w:r>
    </w:p>
    <w:p w:rsidR="00992A43" w:rsidRDefault="00992A43" w:rsidP="00992A43">
      <w:pPr>
        <w:pStyle w:val="Tekstpodstawowy"/>
        <w:spacing w:line="251" w:lineRule="exact"/>
      </w:pPr>
      <w:r>
        <w:t xml:space="preserve">k. 100211_5.0011 – Kaczkowizna, </w:t>
      </w:r>
    </w:p>
    <w:p w:rsidR="00992A43" w:rsidRDefault="00992A43" w:rsidP="00992A43">
      <w:pPr>
        <w:pStyle w:val="Tekstpodstawowy"/>
        <w:spacing w:line="251" w:lineRule="exact"/>
      </w:pPr>
      <w:r>
        <w:t xml:space="preserve">l. 100211_5.0012 – Kruki, </w:t>
      </w:r>
    </w:p>
    <w:p w:rsidR="00992A43" w:rsidRDefault="00992A43" w:rsidP="00992A43">
      <w:pPr>
        <w:pStyle w:val="Tekstpodstawowy"/>
        <w:spacing w:line="251" w:lineRule="exact"/>
      </w:pPr>
      <w:r>
        <w:t xml:space="preserve">m. 100211_5.0013 – Pasieka, </w:t>
      </w:r>
    </w:p>
    <w:p w:rsidR="00992A43" w:rsidRDefault="00992A43" w:rsidP="00992A43">
      <w:pPr>
        <w:pStyle w:val="Tekstpodstawowy"/>
        <w:spacing w:line="251" w:lineRule="exact"/>
      </w:pPr>
      <w:r>
        <w:t xml:space="preserve">n. 100211_5.0014 – Sokołówek, </w:t>
      </w:r>
    </w:p>
    <w:p w:rsidR="00992A43" w:rsidRDefault="00992A43" w:rsidP="00992A43">
      <w:pPr>
        <w:pStyle w:val="Tekstpodstawowy"/>
        <w:spacing w:line="251" w:lineRule="exact"/>
      </w:pPr>
      <w:r>
        <w:t xml:space="preserve">o. 100211_5.0015 – Śleszyn, </w:t>
      </w:r>
    </w:p>
    <w:p w:rsidR="00992A43" w:rsidRDefault="00992A43" w:rsidP="00992A43">
      <w:pPr>
        <w:pStyle w:val="Tekstpodstawowy"/>
        <w:spacing w:line="251" w:lineRule="exact"/>
      </w:pPr>
      <w:r>
        <w:t xml:space="preserve">p. 100211_5.0016 – </w:t>
      </w:r>
      <w:proofErr w:type="spellStart"/>
      <w:r>
        <w:t>Tretki</w:t>
      </w:r>
      <w:proofErr w:type="spellEnd"/>
      <w:r>
        <w:t xml:space="preserve">, </w:t>
      </w:r>
    </w:p>
    <w:p w:rsidR="00992A43" w:rsidRDefault="00992A43" w:rsidP="00992A43">
      <w:pPr>
        <w:pStyle w:val="Tekstpodstawowy"/>
        <w:spacing w:line="251" w:lineRule="exact"/>
      </w:pPr>
      <w:r>
        <w:t xml:space="preserve">q. 100211_5.0017 – Wola Popowa, </w:t>
      </w:r>
    </w:p>
    <w:p w:rsidR="00992A43" w:rsidRDefault="00992A43" w:rsidP="00992A43">
      <w:pPr>
        <w:pStyle w:val="Tekstpodstawowy"/>
        <w:spacing w:line="251" w:lineRule="exact"/>
      </w:pPr>
      <w:r>
        <w:t xml:space="preserve">r. 100211_5.0018 – Zagroby, </w:t>
      </w:r>
    </w:p>
    <w:p w:rsidR="00992A43" w:rsidRDefault="00992A43" w:rsidP="00992A43">
      <w:pPr>
        <w:pStyle w:val="Tekstpodstawowy"/>
        <w:spacing w:line="251" w:lineRule="exact"/>
      </w:pPr>
      <w:r>
        <w:t xml:space="preserve">s. 100211_5.0019 – Zgoda, </w:t>
      </w:r>
    </w:p>
    <w:p w:rsidR="00992A43" w:rsidRDefault="00992A43" w:rsidP="00992A43">
      <w:pPr>
        <w:pStyle w:val="Tekstpodstawowy"/>
        <w:spacing w:line="251" w:lineRule="exact"/>
      </w:pPr>
      <w:r>
        <w:t xml:space="preserve">t. 100211_5.0020 – Żabików, </w:t>
      </w:r>
    </w:p>
    <w:p w:rsidR="00992A43" w:rsidRDefault="00992A43" w:rsidP="00992A43">
      <w:pPr>
        <w:pStyle w:val="Tekstpodstawowy"/>
        <w:spacing w:line="251" w:lineRule="exact"/>
      </w:pPr>
      <w:r>
        <w:t xml:space="preserve">u. 100211_5.0021 – Czesławów </w:t>
      </w:r>
    </w:p>
    <w:p w:rsidR="00992A43" w:rsidRDefault="00992A43" w:rsidP="00992A43">
      <w:pPr>
        <w:pStyle w:val="Tekstpodstawowy"/>
        <w:spacing w:line="251" w:lineRule="exact"/>
      </w:pPr>
      <w:r>
        <w:t xml:space="preserve">oraz </w:t>
      </w:r>
    </w:p>
    <w:p w:rsidR="00A145B9" w:rsidRDefault="00992A43" w:rsidP="00992A43">
      <w:pPr>
        <w:pStyle w:val="Tekstpodstawowy"/>
        <w:spacing w:line="251" w:lineRule="exact"/>
      </w:pPr>
      <w:r>
        <w:t>v. 100211_4.0001 – Żychlin, gmina miasto Żychlin, powiat kutnowski</w:t>
      </w:r>
    </w:p>
    <w:p w:rsidR="00992A43" w:rsidRDefault="00992A43" w:rsidP="00992A43">
      <w:pPr>
        <w:pStyle w:val="Tekstpodstawowy"/>
        <w:spacing w:line="251" w:lineRule="exact"/>
      </w:pPr>
    </w:p>
    <w:p w:rsidR="00992A43" w:rsidRDefault="00992A43" w:rsidP="00992A43">
      <w:pPr>
        <w:pStyle w:val="Tekstpodstawowy"/>
        <w:spacing w:line="251" w:lineRule="exact"/>
        <w:ind w:firstLine="720"/>
        <w:rPr>
          <w:b/>
          <w:sz w:val="22"/>
          <w:szCs w:val="22"/>
        </w:rPr>
      </w:pPr>
      <w:r w:rsidRPr="00D31C22">
        <w:rPr>
          <w:sz w:val="22"/>
          <w:szCs w:val="22"/>
        </w:rPr>
        <w:t>Podział na podzadania realizacji prac modernizacyjnych, terminy wykonywania poszczegó</w:t>
      </w:r>
      <w:r w:rsidRPr="00D31C22">
        <w:rPr>
          <w:sz w:val="22"/>
          <w:szCs w:val="22"/>
        </w:rPr>
        <w:t>l</w:t>
      </w:r>
      <w:r w:rsidRPr="00D31C22">
        <w:rPr>
          <w:sz w:val="22"/>
          <w:szCs w:val="22"/>
        </w:rPr>
        <w:t xml:space="preserve">nych podzadań, podział na etapy i terminy wykonania prac w ramach modernizacji </w:t>
      </w:r>
      <w:r w:rsidRPr="00992A43">
        <w:rPr>
          <w:i/>
          <w:sz w:val="22"/>
          <w:szCs w:val="22"/>
        </w:rPr>
        <w:t xml:space="preserve">piszący warunki </w:t>
      </w:r>
      <w:r w:rsidRPr="00271A87">
        <w:rPr>
          <w:i/>
          <w:sz w:val="22"/>
          <w:szCs w:val="22"/>
        </w:rPr>
        <w:t>techniczne</w:t>
      </w:r>
      <w:r>
        <w:rPr>
          <w:sz w:val="22"/>
          <w:szCs w:val="22"/>
        </w:rPr>
        <w:t xml:space="preserve"> </w:t>
      </w:r>
      <w:r>
        <w:rPr>
          <w:b/>
          <w:sz w:val="22"/>
          <w:szCs w:val="22"/>
        </w:rPr>
        <w:t>uzgodni podczas spotkań roboczych w powiecie kutnowskim.</w:t>
      </w:r>
    </w:p>
    <w:p w:rsidR="00992A43" w:rsidRPr="00992A43" w:rsidRDefault="00992A43" w:rsidP="00992A43">
      <w:pPr>
        <w:pStyle w:val="Tekstpodstawowy"/>
        <w:spacing w:line="251" w:lineRule="exact"/>
        <w:rPr>
          <w:sz w:val="22"/>
          <w:szCs w:val="22"/>
        </w:rPr>
      </w:pPr>
      <w:r>
        <w:rPr>
          <w:b/>
          <w:sz w:val="22"/>
          <w:szCs w:val="22"/>
        </w:rPr>
        <w:tab/>
      </w:r>
      <w:r w:rsidRPr="00992A43">
        <w:rPr>
          <w:sz w:val="22"/>
          <w:szCs w:val="22"/>
        </w:rPr>
        <w:t xml:space="preserve">Powiat </w:t>
      </w:r>
      <w:r w:rsidR="00271A87">
        <w:rPr>
          <w:sz w:val="22"/>
          <w:szCs w:val="22"/>
        </w:rPr>
        <w:t>k</w:t>
      </w:r>
      <w:r w:rsidRPr="00992A43">
        <w:rPr>
          <w:sz w:val="22"/>
          <w:szCs w:val="22"/>
        </w:rPr>
        <w:t>utnowski będzie wykonywał prace w zakresie kompleksowej modernizacji ewidencji gruntów i budynków</w:t>
      </w:r>
      <w:r w:rsidR="008457D2" w:rsidRPr="008457D2">
        <w:rPr>
          <w:sz w:val="22"/>
          <w:szCs w:val="22"/>
        </w:rPr>
        <w:t xml:space="preserve"> </w:t>
      </w:r>
      <w:r w:rsidR="008457D2" w:rsidRPr="00BF141F">
        <w:rPr>
          <w:sz w:val="22"/>
          <w:szCs w:val="22"/>
        </w:rPr>
        <w:t>wraz</w:t>
      </w:r>
      <w:r w:rsidR="008457D2">
        <w:rPr>
          <w:sz w:val="22"/>
          <w:szCs w:val="22"/>
        </w:rPr>
        <w:t xml:space="preserve"> z</w:t>
      </w:r>
      <w:r w:rsidR="008457D2" w:rsidRPr="00BF141F">
        <w:rPr>
          <w:sz w:val="22"/>
          <w:szCs w:val="22"/>
        </w:rPr>
        <w:t xml:space="preserve"> gleboznawczą klasyfikacją gruntów</w:t>
      </w:r>
      <w:r w:rsidRPr="00992A43">
        <w:rPr>
          <w:sz w:val="22"/>
          <w:szCs w:val="22"/>
        </w:rPr>
        <w:t>.</w:t>
      </w:r>
    </w:p>
    <w:p w:rsidR="00992A43" w:rsidRDefault="00992A43" w:rsidP="00992A43">
      <w:pPr>
        <w:pStyle w:val="Tekstpodstawowy"/>
        <w:spacing w:line="251" w:lineRule="exact"/>
        <w:rPr>
          <w:sz w:val="22"/>
          <w:szCs w:val="22"/>
        </w:rPr>
      </w:pPr>
      <w:r>
        <w:rPr>
          <w:sz w:val="22"/>
          <w:szCs w:val="22"/>
        </w:rPr>
        <w:tab/>
        <w:t xml:space="preserve">Planowany termin uzyskania uzgodnionego Projektu Modernizacji to druga połowa </w:t>
      </w:r>
      <w:r w:rsidR="008457D2">
        <w:rPr>
          <w:sz w:val="22"/>
          <w:szCs w:val="22"/>
        </w:rPr>
        <w:t>stycznia</w:t>
      </w:r>
      <w:r>
        <w:rPr>
          <w:sz w:val="22"/>
          <w:szCs w:val="22"/>
        </w:rPr>
        <w:t xml:space="preserve"> 2025 r.</w:t>
      </w:r>
    </w:p>
    <w:p w:rsidR="00271A87" w:rsidRDefault="00271A87" w:rsidP="00992A43">
      <w:pPr>
        <w:pStyle w:val="Tekstpodstawowy"/>
        <w:spacing w:line="251" w:lineRule="exact"/>
        <w:rPr>
          <w:sz w:val="22"/>
          <w:szCs w:val="22"/>
        </w:rPr>
      </w:pPr>
    </w:p>
    <w:p w:rsidR="00992A43" w:rsidRPr="00D31C22" w:rsidRDefault="00992A43" w:rsidP="00992A43">
      <w:pPr>
        <w:pStyle w:val="Tekstpodstawowy"/>
        <w:spacing w:line="251" w:lineRule="exact"/>
      </w:pPr>
    </w:p>
    <w:p w:rsidR="00992A43" w:rsidRDefault="00992A43" w:rsidP="00992A43">
      <w:pPr>
        <w:pStyle w:val="Akapitzlist"/>
        <w:numPr>
          <w:ilvl w:val="0"/>
          <w:numId w:val="29"/>
        </w:numPr>
        <w:tabs>
          <w:tab w:val="left" w:pos="1711"/>
        </w:tabs>
        <w:autoSpaceDE w:val="0"/>
        <w:autoSpaceDN w:val="0"/>
        <w:spacing w:before="72"/>
        <w:ind w:right="137"/>
        <w:rPr>
          <w:b/>
          <w:u w:val="single"/>
        </w:rPr>
      </w:pPr>
      <w:r>
        <w:rPr>
          <w:b/>
          <w:u w:val="single"/>
        </w:rPr>
        <w:t xml:space="preserve">Zadanie </w:t>
      </w:r>
      <w:r w:rsidR="0056664D">
        <w:rPr>
          <w:b/>
          <w:u w:val="single"/>
        </w:rPr>
        <w:t>4</w:t>
      </w:r>
      <w:r>
        <w:rPr>
          <w:b/>
          <w:u w:val="single"/>
        </w:rPr>
        <w:t xml:space="preserve"> - </w:t>
      </w:r>
      <w:r w:rsidRPr="00A145B9">
        <w:rPr>
          <w:b/>
          <w:u w:val="single"/>
        </w:rPr>
        <w:t xml:space="preserve">Powiat </w:t>
      </w:r>
      <w:r w:rsidR="00271A87">
        <w:rPr>
          <w:b/>
          <w:u w:val="single"/>
        </w:rPr>
        <w:t>łaski</w:t>
      </w:r>
    </w:p>
    <w:p w:rsidR="00271A87" w:rsidRDefault="00271A87" w:rsidP="00271A87">
      <w:pPr>
        <w:pStyle w:val="Akapitzlist"/>
        <w:tabs>
          <w:tab w:val="left" w:pos="1711"/>
        </w:tabs>
        <w:autoSpaceDE w:val="0"/>
        <w:autoSpaceDN w:val="0"/>
        <w:spacing w:before="72"/>
        <w:ind w:left="2520" w:right="137" w:firstLine="0"/>
        <w:rPr>
          <w:b/>
          <w:u w:val="single"/>
        </w:rPr>
      </w:pPr>
    </w:p>
    <w:p w:rsidR="008F52A0" w:rsidRPr="008F52A0" w:rsidRDefault="008F52A0" w:rsidP="008F52A0">
      <w:pPr>
        <w:pStyle w:val="Tekstpodstawowy"/>
        <w:spacing w:line="251" w:lineRule="exact"/>
        <w:ind w:firstLine="720"/>
      </w:pPr>
      <w:r w:rsidRPr="008F52A0">
        <w:rPr>
          <w:sz w:val="22"/>
          <w:szCs w:val="22"/>
        </w:rPr>
        <w:t xml:space="preserve">Opracowanie </w:t>
      </w:r>
      <w:r w:rsidRPr="008F52A0">
        <w:rPr>
          <w:b/>
          <w:sz w:val="22"/>
          <w:szCs w:val="22"/>
        </w:rPr>
        <w:t>warunków technicznych na dostawę Baz</w:t>
      </w:r>
      <w:r w:rsidRPr="008F52A0">
        <w:rPr>
          <w:spacing w:val="-7"/>
          <w:sz w:val="22"/>
          <w:szCs w:val="22"/>
        </w:rPr>
        <w:t xml:space="preserve"> </w:t>
      </w:r>
      <w:r w:rsidRPr="008F52A0">
        <w:rPr>
          <w:rStyle w:val="Pogrubienie"/>
          <w:sz w:val="22"/>
          <w:szCs w:val="22"/>
          <w:shd w:val="clear" w:color="auto" w:fill="FFFFFF"/>
        </w:rPr>
        <w:t xml:space="preserve">EGIB </w:t>
      </w:r>
      <w:r w:rsidRPr="008F52A0">
        <w:rPr>
          <w:sz w:val="22"/>
          <w:szCs w:val="22"/>
        </w:rPr>
        <w:t xml:space="preserve">i zasilenie tymi bazami systemu infrastruktury informacji przestrzennej, z jednoczesnym opracowaniem </w:t>
      </w:r>
      <w:r w:rsidRPr="008F52A0">
        <w:rPr>
          <w:rStyle w:val="Pogrubienie"/>
          <w:sz w:val="22"/>
          <w:szCs w:val="22"/>
          <w:shd w:val="clear" w:color="auto" w:fill="FFFFFF"/>
        </w:rPr>
        <w:t xml:space="preserve">warunków technicznych na Weryfikację baz EGIB </w:t>
      </w:r>
      <w:r w:rsidRPr="008F52A0">
        <w:rPr>
          <w:sz w:val="22"/>
          <w:szCs w:val="22"/>
        </w:rPr>
        <w:t>dla powiatu łaskiego dla 22</w:t>
      </w:r>
      <w:r w:rsidRPr="008F52A0">
        <w:t xml:space="preserve"> obrębów z gminy Łask i 2 obrębów z gm. W</w:t>
      </w:r>
      <w:r w:rsidRPr="008F52A0">
        <w:t>i</w:t>
      </w:r>
      <w:r w:rsidRPr="008F52A0">
        <w:t xml:space="preserve">dawa: </w:t>
      </w:r>
    </w:p>
    <w:p w:rsidR="008F52A0" w:rsidRPr="008F52A0" w:rsidRDefault="008F52A0" w:rsidP="008F52A0">
      <w:pPr>
        <w:pStyle w:val="Tekstpodstawowy"/>
        <w:spacing w:line="251" w:lineRule="exact"/>
        <w:ind w:firstLine="720"/>
        <w:rPr>
          <w:b/>
        </w:rPr>
      </w:pPr>
      <w:r w:rsidRPr="008F52A0">
        <w:rPr>
          <w:b/>
        </w:rPr>
        <w:t>Gmina Łask:</w:t>
      </w:r>
    </w:p>
    <w:p w:rsidR="008F52A0" w:rsidRPr="008F52A0" w:rsidRDefault="008F52A0" w:rsidP="008F52A0">
      <w:pPr>
        <w:pStyle w:val="Tekstpodstawowy"/>
        <w:spacing w:line="251" w:lineRule="exact"/>
        <w:ind w:firstLine="720"/>
      </w:pPr>
      <w:r w:rsidRPr="008F52A0">
        <w:t>a. Anielin (100302_5. 0002)</w:t>
      </w:r>
    </w:p>
    <w:p w:rsidR="008F52A0" w:rsidRPr="008F52A0" w:rsidRDefault="008F52A0" w:rsidP="008F52A0">
      <w:pPr>
        <w:pStyle w:val="Tekstpodstawowy"/>
        <w:spacing w:line="251" w:lineRule="exact"/>
        <w:ind w:firstLine="720"/>
      </w:pPr>
      <w:r w:rsidRPr="008F52A0">
        <w:lastRenderedPageBreak/>
        <w:t>b. Bałucz (100302_5. 0003)</w:t>
      </w:r>
    </w:p>
    <w:p w:rsidR="008F52A0" w:rsidRPr="008F52A0" w:rsidRDefault="008F52A0" w:rsidP="008F52A0">
      <w:pPr>
        <w:pStyle w:val="Tekstpodstawowy"/>
        <w:spacing w:line="251" w:lineRule="exact"/>
        <w:ind w:firstLine="720"/>
      </w:pPr>
      <w:r w:rsidRPr="008F52A0">
        <w:t>c. Borszewice (100302_5. 0004)</w:t>
      </w:r>
    </w:p>
    <w:p w:rsidR="008F52A0" w:rsidRPr="008F52A0" w:rsidRDefault="008F52A0" w:rsidP="008F52A0">
      <w:pPr>
        <w:pStyle w:val="Tekstpodstawowy"/>
        <w:spacing w:line="251" w:lineRule="exact"/>
        <w:ind w:firstLine="720"/>
      </w:pPr>
      <w:r w:rsidRPr="008F52A0">
        <w:t xml:space="preserve">d. Kolonia Bilew (100302_5. 0005) </w:t>
      </w:r>
    </w:p>
    <w:p w:rsidR="008F52A0" w:rsidRPr="008F52A0" w:rsidRDefault="008F52A0" w:rsidP="008F52A0">
      <w:pPr>
        <w:pStyle w:val="Tekstpodstawowy"/>
        <w:spacing w:line="251" w:lineRule="exact"/>
        <w:ind w:firstLine="720"/>
      </w:pPr>
      <w:r w:rsidRPr="008F52A0">
        <w:t>e. Budy Stryjewskie (100302_5. 0006)</w:t>
      </w:r>
    </w:p>
    <w:p w:rsidR="008F52A0" w:rsidRPr="008F52A0" w:rsidRDefault="008F52A0" w:rsidP="008F52A0">
      <w:pPr>
        <w:pStyle w:val="Tekstpodstawowy"/>
        <w:spacing w:line="251" w:lineRule="exact"/>
        <w:ind w:firstLine="720"/>
      </w:pPr>
      <w:r w:rsidRPr="008F52A0">
        <w:t xml:space="preserve">f. Karszew (100302_5. 0008) </w:t>
      </w:r>
    </w:p>
    <w:p w:rsidR="008F52A0" w:rsidRPr="008F52A0" w:rsidRDefault="008F52A0" w:rsidP="008F52A0">
      <w:pPr>
        <w:pStyle w:val="Tekstpodstawowy"/>
        <w:spacing w:line="251" w:lineRule="exact"/>
        <w:ind w:firstLine="720"/>
      </w:pPr>
      <w:r w:rsidRPr="008F52A0">
        <w:t>g. Kopyść (100302_5. 0009)</w:t>
      </w:r>
    </w:p>
    <w:p w:rsidR="008F52A0" w:rsidRPr="008F52A0" w:rsidRDefault="008F52A0" w:rsidP="008F52A0">
      <w:pPr>
        <w:pStyle w:val="Tekstpodstawowy"/>
        <w:spacing w:line="251" w:lineRule="exact"/>
        <w:ind w:firstLine="720"/>
      </w:pPr>
      <w:r w:rsidRPr="008F52A0">
        <w:t>h. Krzucz (100302_5. 0010)</w:t>
      </w:r>
    </w:p>
    <w:p w:rsidR="008F52A0" w:rsidRPr="008F52A0" w:rsidRDefault="008F52A0" w:rsidP="008F52A0">
      <w:pPr>
        <w:pStyle w:val="Tekstpodstawowy"/>
        <w:spacing w:line="251" w:lineRule="exact"/>
        <w:ind w:firstLine="720"/>
      </w:pPr>
      <w:r w:rsidRPr="008F52A0">
        <w:t>i. Okup Mały (100302_5. 0013)</w:t>
      </w:r>
    </w:p>
    <w:p w:rsidR="008F52A0" w:rsidRPr="008F52A0" w:rsidRDefault="008F52A0" w:rsidP="008F52A0">
      <w:pPr>
        <w:pStyle w:val="Tekstpodstawowy"/>
        <w:spacing w:line="251" w:lineRule="exact"/>
        <w:ind w:firstLine="720"/>
      </w:pPr>
      <w:r w:rsidRPr="008F52A0">
        <w:t>j. Okup Wielki (100302_5. 0014)</w:t>
      </w:r>
    </w:p>
    <w:p w:rsidR="008F52A0" w:rsidRPr="008F52A0" w:rsidRDefault="008F52A0" w:rsidP="008F52A0">
      <w:pPr>
        <w:pStyle w:val="Tekstpodstawowy"/>
        <w:spacing w:line="251" w:lineRule="exact"/>
        <w:ind w:firstLine="720"/>
      </w:pPr>
      <w:r w:rsidRPr="008F52A0">
        <w:t>k. Ostrów (100302_5. 0016)</w:t>
      </w:r>
    </w:p>
    <w:p w:rsidR="008F52A0" w:rsidRPr="008F52A0" w:rsidRDefault="008F52A0" w:rsidP="008F52A0">
      <w:pPr>
        <w:pStyle w:val="Tekstpodstawowy"/>
        <w:spacing w:line="251" w:lineRule="exact"/>
        <w:ind w:firstLine="720"/>
      </w:pPr>
      <w:r w:rsidRPr="008F52A0">
        <w:t>l. Rembów (100302_5. 0017)</w:t>
      </w:r>
    </w:p>
    <w:p w:rsidR="008F52A0" w:rsidRPr="008F52A0" w:rsidRDefault="008F52A0" w:rsidP="008F52A0">
      <w:pPr>
        <w:pStyle w:val="Tekstpodstawowy"/>
        <w:spacing w:line="251" w:lineRule="exact"/>
        <w:ind w:firstLine="720"/>
        <w:rPr>
          <w:b/>
          <w:bCs/>
        </w:rPr>
      </w:pPr>
      <w:r w:rsidRPr="008F52A0">
        <w:t>m. Remiszew (100302_5. 0018)</w:t>
      </w:r>
    </w:p>
    <w:p w:rsidR="008F52A0" w:rsidRPr="008F52A0" w:rsidRDefault="008F52A0" w:rsidP="008F52A0">
      <w:pPr>
        <w:pStyle w:val="Tekstpodstawowy"/>
        <w:spacing w:line="251" w:lineRule="exact"/>
        <w:ind w:firstLine="720"/>
      </w:pPr>
      <w:r w:rsidRPr="008F52A0">
        <w:t>n. Sięganów (100302_5. 0020)</w:t>
      </w:r>
    </w:p>
    <w:p w:rsidR="008F52A0" w:rsidRPr="008F52A0" w:rsidRDefault="008F52A0" w:rsidP="008F52A0">
      <w:pPr>
        <w:pStyle w:val="Tekstpodstawowy"/>
        <w:spacing w:line="251" w:lineRule="exact"/>
        <w:ind w:firstLine="720"/>
      </w:pPr>
      <w:r w:rsidRPr="008F52A0">
        <w:t>o. Stryje Księże (100302_5. 0021)</w:t>
      </w:r>
    </w:p>
    <w:p w:rsidR="008F52A0" w:rsidRPr="008F52A0" w:rsidRDefault="008F52A0" w:rsidP="008F52A0">
      <w:pPr>
        <w:pStyle w:val="Tekstpodstawowy"/>
        <w:spacing w:line="251" w:lineRule="exact"/>
        <w:ind w:firstLine="720"/>
      </w:pPr>
      <w:r w:rsidRPr="008F52A0">
        <w:t>p. Stryje Paskowe (100302_5. 0022)</w:t>
      </w:r>
    </w:p>
    <w:p w:rsidR="008F52A0" w:rsidRPr="008F52A0" w:rsidRDefault="008F52A0" w:rsidP="008F52A0">
      <w:pPr>
        <w:pStyle w:val="Tekstpodstawowy"/>
        <w:spacing w:line="251" w:lineRule="exact"/>
        <w:ind w:firstLine="720"/>
      </w:pPr>
      <w:r w:rsidRPr="008F52A0">
        <w:t>q. Teodory (100302_5. 0023)</w:t>
      </w:r>
    </w:p>
    <w:p w:rsidR="008F52A0" w:rsidRPr="008F52A0" w:rsidRDefault="008F52A0" w:rsidP="008F52A0">
      <w:pPr>
        <w:pStyle w:val="Tekstpodstawowy"/>
        <w:spacing w:line="251" w:lineRule="exact"/>
        <w:ind w:firstLine="720"/>
      </w:pPr>
      <w:r w:rsidRPr="008F52A0">
        <w:t>r. Wiewiórczyn (100302_5. 0024)</w:t>
      </w:r>
    </w:p>
    <w:p w:rsidR="008F52A0" w:rsidRPr="008F52A0" w:rsidRDefault="008F52A0" w:rsidP="008F52A0">
      <w:pPr>
        <w:pStyle w:val="Tekstpodstawowy"/>
        <w:spacing w:line="251" w:lineRule="exact"/>
        <w:ind w:firstLine="720"/>
      </w:pPr>
      <w:r w:rsidRPr="008F52A0">
        <w:t>s. Wola Bałucka (100302_5. 0025)</w:t>
      </w:r>
    </w:p>
    <w:p w:rsidR="008F52A0" w:rsidRPr="008F52A0" w:rsidRDefault="008F52A0" w:rsidP="008F52A0">
      <w:pPr>
        <w:pStyle w:val="Tekstpodstawowy"/>
        <w:spacing w:line="251" w:lineRule="exact"/>
        <w:ind w:firstLine="720"/>
      </w:pPr>
      <w:r w:rsidRPr="008F52A0">
        <w:t>t. Wola Łaska (100302_5. 0026)</w:t>
      </w:r>
    </w:p>
    <w:p w:rsidR="008F52A0" w:rsidRPr="008F52A0" w:rsidRDefault="008F52A0" w:rsidP="008F52A0">
      <w:pPr>
        <w:pStyle w:val="Tekstpodstawowy"/>
        <w:spacing w:line="251" w:lineRule="exact"/>
        <w:ind w:firstLine="720"/>
      </w:pPr>
      <w:r w:rsidRPr="008F52A0">
        <w:t xml:space="preserve">u. Wola Stryjewska (100302_5. 0027) </w:t>
      </w:r>
    </w:p>
    <w:p w:rsidR="008F52A0" w:rsidRPr="008F52A0" w:rsidRDefault="008F52A0" w:rsidP="008F52A0">
      <w:pPr>
        <w:pStyle w:val="Tekstpodstawowy"/>
        <w:spacing w:line="251" w:lineRule="exact"/>
        <w:ind w:firstLine="720"/>
      </w:pPr>
      <w:r w:rsidRPr="008F52A0">
        <w:t>v. Wronowice (100302_5. 0028)</w:t>
      </w:r>
    </w:p>
    <w:p w:rsidR="008F52A0" w:rsidRPr="008F52A0" w:rsidRDefault="008F52A0" w:rsidP="008F52A0">
      <w:pPr>
        <w:pStyle w:val="Tekstpodstawowy"/>
        <w:spacing w:line="251" w:lineRule="exact"/>
        <w:ind w:firstLine="720"/>
        <w:rPr>
          <w:b/>
        </w:rPr>
      </w:pPr>
      <w:r w:rsidRPr="008F52A0">
        <w:t xml:space="preserve"> </w:t>
      </w:r>
      <w:r w:rsidRPr="008F52A0">
        <w:rPr>
          <w:b/>
        </w:rPr>
        <w:t xml:space="preserve">Gmina Widawa: </w:t>
      </w:r>
    </w:p>
    <w:p w:rsidR="008F52A0" w:rsidRPr="008F52A0" w:rsidRDefault="008F52A0" w:rsidP="008F52A0">
      <w:pPr>
        <w:pStyle w:val="Tekstpodstawowy"/>
        <w:spacing w:line="251" w:lineRule="exact"/>
        <w:ind w:firstLine="720"/>
      </w:pPr>
      <w:r w:rsidRPr="008F52A0">
        <w:t>a. Chrusty (100304_2.0003)</w:t>
      </w:r>
    </w:p>
    <w:p w:rsidR="008F52A0" w:rsidRPr="008F52A0" w:rsidRDefault="008F52A0" w:rsidP="008F52A0">
      <w:pPr>
        <w:pStyle w:val="Tekstpodstawowy"/>
        <w:spacing w:line="251" w:lineRule="exact"/>
        <w:ind w:firstLine="720"/>
      </w:pPr>
      <w:r w:rsidRPr="008F52A0">
        <w:t xml:space="preserve">b. </w:t>
      </w:r>
      <w:proofErr w:type="spellStart"/>
      <w:r w:rsidRPr="008F52A0">
        <w:t>Grabówie</w:t>
      </w:r>
      <w:proofErr w:type="spellEnd"/>
      <w:r w:rsidRPr="008F52A0">
        <w:t xml:space="preserve"> (100304_2.0009)</w:t>
      </w:r>
    </w:p>
    <w:p w:rsidR="008F52A0" w:rsidRPr="008F52A0" w:rsidRDefault="008F52A0" w:rsidP="008F52A0">
      <w:pPr>
        <w:pStyle w:val="Tekstpodstawowy"/>
        <w:spacing w:line="251" w:lineRule="exact"/>
        <w:ind w:firstLine="720"/>
      </w:pPr>
    </w:p>
    <w:p w:rsidR="008F52A0" w:rsidRPr="008F52A0" w:rsidRDefault="008F52A0" w:rsidP="008F52A0">
      <w:pPr>
        <w:pStyle w:val="Tekstpodstawowy"/>
        <w:spacing w:line="251" w:lineRule="exact"/>
      </w:pPr>
      <w:r w:rsidRPr="008F52A0">
        <w:rPr>
          <w:b/>
          <w:sz w:val="22"/>
          <w:szCs w:val="22"/>
        </w:rPr>
        <w:tab/>
      </w:r>
      <w:r w:rsidRPr="008F52A0">
        <w:rPr>
          <w:sz w:val="22"/>
          <w:szCs w:val="22"/>
        </w:rPr>
        <w:t>Modernizacja EGIB będzie wykonywana  kompleksowo bez gleboznawczej klasyfikacji gru</w:t>
      </w:r>
      <w:r w:rsidRPr="008F52A0">
        <w:rPr>
          <w:sz w:val="22"/>
          <w:szCs w:val="22"/>
        </w:rPr>
        <w:t>n</w:t>
      </w:r>
      <w:r w:rsidRPr="008F52A0">
        <w:rPr>
          <w:sz w:val="22"/>
          <w:szCs w:val="22"/>
        </w:rPr>
        <w:t>tów. Wykonawca będzie zobowiązany do sporządzenia wykazu działek do ponownego ustalenia gleb</w:t>
      </w:r>
      <w:r w:rsidRPr="008F52A0">
        <w:rPr>
          <w:sz w:val="22"/>
          <w:szCs w:val="22"/>
        </w:rPr>
        <w:t>o</w:t>
      </w:r>
      <w:r w:rsidRPr="008F52A0">
        <w:rPr>
          <w:sz w:val="22"/>
          <w:szCs w:val="22"/>
        </w:rPr>
        <w:t xml:space="preserve">znawczej klasyfikacji gruntów (w tym zakresie </w:t>
      </w:r>
      <w:r w:rsidRPr="008F52A0">
        <w:t>Wykonawca prac modernizacyjnych winien dok</w:t>
      </w:r>
      <w:r w:rsidRPr="008F52A0">
        <w:t>o</w:t>
      </w:r>
      <w:r w:rsidRPr="008F52A0">
        <w:t>nać szczegółowej analizy informacji zawartych w Planie Urządzenia Lasu i Uproszczonym Planie Urządzenia Lasu).</w:t>
      </w:r>
    </w:p>
    <w:p w:rsidR="008F52A0" w:rsidRPr="008F52A0" w:rsidRDefault="008F52A0" w:rsidP="008F52A0">
      <w:pPr>
        <w:pStyle w:val="Tekstpodstawowy"/>
        <w:spacing w:line="251" w:lineRule="exact"/>
        <w:rPr>
          <w:sz w:val="22"/>
          <w:szCs w:val="22"/>
        </w:rPr>
      </w:pPr>
    </w:p>
    <w:p w:rsidR="008F52A0" w:rsidRPr="008F52A0" w:rsidRDefault="008F52A0" w:rsidP="008F52A0">
      <w:pPr>
        <w:pStyle w:val="Tekstpodstawowy"/>
        <w:spacing w:line="251" w:lineRule="exact"/>
        <w:rPr>
          <w:sz w:val="22"/>
          <w:szCs w:val="22"/>
        </w:rPr>
      </w:pPr>
      <w:r w:rsidRPr="008F52A0">
        <w:rPr>
          <w:sz w:val="22"/>
          <w:szCs w:val="22"/>
        </w:rPr>
        <w:tab/>
        <w:t>Planowany termin wysłania do uzgodnienia Projektu Modernizacji to druga połowa grudnia 2025 r.</w:t>
      </w:r>
    </w:p>
    <w:p w:rsidR="008F52A0" w:rsidRPr="008F52A0" w:rsidRDefault="008F52A0" w:rsidP="008F52A0">
      <w:pPr>
        <w:tabs>
          <w:tab w:val="left" w:pos="1711"/>
        </w:tabs>
        <w:autoSpaceDE w:val="0"/>
        <w:autoSpaceDN w:val="0"/>
        <w:spacing w:before="72"/>
        <w:ind w:right="137"/>
        <w:rPr>
          <w:b/>
        </w:rPr>
      </w:pPr>
      <w:r w:rsidRPr="008F52A0">
        <w:rPr>
          <w:b/>
        </w:rPr>
        <w:t>Podział na podzadania realizacji prac modernizacyjnych – powiat łaski</w:t>
      </w:r>
    </w:p>
    <w:p w:rsidR="008F52A0" w:rsidRPr="008F52A0" w:rsidRDefault="008F52A0" w:rsidP="008F52A0">
      <w:pPr>
        <w:tabs>
          <w:tab w:val="left" w:pos="1711"/>
        </w:tabs>
        <w:autoSpaceDE w:val="0"/>
        <w:autoSpaceDN w:val="0"/>
        <w:spacing w:before="72"/>
        <w:ind w:right="137"/>
      </w:pPr>
      <w:r w:rsidRPr="008F52A0">
        <w:rPr>
          <w:b/>
        </w:rPr>
        <w:t>Podzadanie I</w:t>
      </w:r>
      <w:r w:rsidRPr="008F52A0">
        <w:t xml:space="preserve"> – obręby Bałucz, Borszewice, Budy Stryjewskie, Kopyść, Remiszew, Wola Bałucka, Wola Stryjewska, gmina Łask, powiat łaski</w:t>
      </w:r>
    </w:p>
    <w:p w:rsidR="008F52A0" w:rsidRPr="008F52A0" w:rsidRDefault="008F52A0" w:rsidP="008F52A0">
      <w:pPr>
        <w:tabs>
          <w:tab w:val="left" w:pos="1711"/>
        </w:tabs>
        <w:autoSpaceDE w:val="0"/>
        <w:autoSpaceDN w:val="0"/>
        <w:spacing w:before="72"/>
        <w:ind w:right="137"/>
      </w:pPr>
      <w:r w:rsidRPr="008F52A0">
        <w:rPr>
          <w:b/>
        </w:rPr>
        <w:t>Podzadanie II</w:t>
      </w:r>
      <w:r w:rsidRPr="008F52A0">
        <w:t xml:space="preserve"> – obręby Anielin, Karszew , Krzucz, Rembów, Stryje Księże, Stryje Paskowe, Wi</w:t>
      </w:r>
      <w:r w:rsidRPr="008F52A0">
        <w:t>e</w:t>
      </w:r>
      <w:r w:rsidRPr="008F52A0">
        <w:t>wiórczyn, Wronowice, gmina Łask, powiat łaski</w:t>
      </w:r>
    </w:p>
    <w:p w:rsidR="008F52A0" w:rsidRPr="008F52A0" w:rsidRDefault="008F52A0" w:rsidP="008F52A0">
      <w:pPr>
        <w:tabs>
          <w:tab w:val="left" w:pos="1711"/>
        </w:tabs>
        <w:autoSpaceDE w:val="0"/>
        <w:autoSpaceDN w:val="0"/>
        <w:spacing w:before="72"/>
        <w:ind w:right="137"/>
      </w:pPr>
      <w:r w:rsidRPr="008F52A0">
        <w:rPr>
          <w:b/>
        </w:rPr>
        <w:t>Podzadanie III</w:t>
      </w:r>
      <w:r w:rsidRPr="008F52A0">
        <w:t xml:space="preserve"> – obręby Kolonia Bilew, Okup Mały, Okup Wielki, Ostrów, Sięganów, Teodory, W</w:t>
      </w:r>
      <w:r w:rsidRPr="008F52A0">
        <w:t>o</w:t>
      </w:r>
      <w:r w:rsidRPr="008F52A0">
        <w:t>la Łaska, gmina Łask, powiat łaski</w:t>
      </w:r>
    </w:p>
    <w:p w:rsidR="008F52A0" w:rsidRPr="008F52A0" w:rsidRDefault="008F52A0" w:rsidP="008F52A0">
      <w:pPr>
        <w:tabs>
          <w:tab w:val="left" w:pos="1711"/>
        </w:tabs>
        <w:autoSpaceDE w:val="0"/>
        <w:autoSpaceDN w:val="0"/>
        <w:spacing w:before="72"/>
        <w:ind w:right="137"/>
      </w:pPr>
      <w:r w:rsidRPr="008F52A0">
        <w:rPr>
          <w:b/>
        </w:rPr>
        <w:t>Podzadanie IV</w:t>
      </w:r>
      <w:r w:rsidRPr="008F52A0">
        <w:t xml:space="preserve"> – obręby Chrusty </w:t>
      </w:r>
      <w:proofErr w:type="spellStart"/>
      <w:r w:rsidRPr="008F52A0">
        <w:t>Grabówie</w:t>
      </w:r>
      <w:proofErr w:type="spellEnd"/>
      <w:r w:rsidRPr="008F52A0">
        <w:t>, gmina Widawa, powiat łaski .</w:t>
      </w:r>
    </w:p>
    <w:p w:rsidR="000841B9" w:rsidRDefault="000841B9" w:rsidP="000841B9">
      <w:pPr>
        <w:tabs>
          <w:tab w:val="left" w:pos="1711"/>
        </w:tabs>
        <w:autoSpaceDE w:val="0"/>
        <w:autoSpaceDN w:val="0"/>
        <w:spacing w:before="72"/>
        <w:ind w:right="137"/>
        <w:rPr>
          <w:b/>
        </w:rPr>
      </w:pPr>
    </w:p>
    <w:p w:rsidR="000841B9" w:rsidRPr="000841B9" w:rsidRDefault="000841B9" w:rsidP="000841B9">
      <w:pPr>
        <w:tabs>
          <w:tab w:val="left" w:pos="1711"/>
        </w:tabs>
        <w:autoSpaceDE w:val="0"/>
        <w:autoSpaceDN w:val="0"/>
        <w:spacing w:before="72"/>
        <w:ind w:right="137"/>
        <w:rPr>
          <w:b/>
        </w:rPr>
      </w:pPr>
      <w:r w:rsidRPr="000841B9">
        <w:rPr>
          <w:b/>
        </w:rPr>
        <w:t>Terminy wykonywania poszczególnych podzadań -  powiat łaski</w:t>
      </w:r>
    </w:p>
    <w:p w:rsidR="000841B9" w:rsidRPr="000841B9" w:rsidRDefault="000841B9" w:rsidP="000841B9">
      <w:pPr>
        <w:tabs>
          <w:tab w:val="left" w:pos="1711"/>
        </w:tabs>
        <w:autoSpaceDE w:val="0"/>
        <w:autoSpaceDN w:val="0"/>
        <w:spacing w:before="72"/>
        <w:ind w:right="137"/>
      </w:pPr>
      <w:r w:rsidRPr="000841B9">
        <w:t xml:space="preserve">Podzadanie I  – III kwartał 2026 – IV kwartał 2027 (18 miesięcy) </w:t>
      </w:r>
    </w:p>
    <w:p w:rsidR="000841B9" w:rsidRPr="000841B9" w:rsidRDefault="000841B9" w:rsidP="000841B9">
      <w:pPr>
        <w:tabs>
          <w:tab w:val="left" w:pos="1711"/>
        </w:tabs>
        <w:autoSpaceDE w:val="0"/>
        <w:autoSpaceDN w:val="0"/>
        <w:spacing w:before="72"/>
        <w:ind w:right="137"/>
      </w:pPr>
      <w:r w:rsidRPr="000841B9">
        <w:t xml:space="preserve">Podzadanie II  – III kwartał 2026 – IV kwartał 2027 (18 miesięcy) </w:t>
      </w:r>
    </w:p>
    <w:p w:rsidR="000841B9" w:rsidRPr="000841B9" w:rsidRDefault="000841B9" w:rsidP="000841B9">
      <w:pPr>
        <w:tabs>
          <w:tab w:val="left" w:pos="1711"/>
        </w:tabs>
        <w:autoSpaceDE w:val="0"/>
        <w:autoSpaceDN w:val="0"/>
        <w:spacing w:before="72"/>
        <w:ind w:right="137"/>
      </w:pPr>
      <w:r w:rsidRPr="000841B9">
        <w:t xml:space="preserve">Podzadanie III  – III kwartał 2026 – IV kwartał 2027 (18 miesięcy) </w:t>
      </w:r>
    </w:p>
    <w:p w:rsidR="000841B9" w:rsidRPr="000841B9" w:rsidRDefault="000841B9" w:rsidP="000841B9">
      <w:pPr>
        <w:tabs>
          <w:tab w:val="left" w:pos="1711"/>
        </w:tabs>
        <w:autoSpaceDE w:val="0"/>
        <w:autoSpaceDN w:val="0"/>
        <w:spacing w:before="72"/>
        <w:ind w:right="137"/>
      </w:pPr>
      <w:r w:rsidRPr="000841B9">
        <w:t xml:space="preserve">Podzadanie IV  – III kwartał 2026 – IV kwartał 2027 (18 miesięcy) </w:t>
      </w:r>
    </w:p>
    <w:p w:rsidR="000841B9" w:rsidRPr="000841B9" w:rsidRDefault="000841B9" w:rsidP="000841B9">
      <w:pPr>
        <w:tabs>
          <w:tab w:val="left" w:pos="1711"/>
        </w:tabs>
        <w:autoSpaceDE w:val="0"/>
        <w:autoSpaceDN w:val="0"/>
        <w:spacing w:before="72"/>
        <w:ind w:right="137"/>
      </w:pPr>
    </w:p>
    <w:p w:rsidR="000841B9" w:rsidRPr="000841B9" w:rsidRDefault="000841B9" w:rsidP="000841B9">
      <w:pPr>
        <w:tabs>
          <w:tab w:val="left" w:pos="1711"/>
        </w:tabs>
        <w:autoSpaceDE w:val="0"/>
        <w:autoSpaceDN w:val="0"/>
        <w:spacing w:before="72"/>
        <w:ind w:right="137"/>
        <w:rPr>
          <w:b/>
        </w:rPr>
      </w:pPr>
      <w:r w:rsidRPr="000841B9">
        <w:rPr>
          <w:b/>
        </w:rPr>
        <w:t>Podział na etapy i terminy wykonania prac w ramach modernizacji powiat łaski</w:t>
      </w:r>
    </w:p>
    <w:p w:rsidR="000841B9" w:rsidRPr="000841B9" w:rsidRDefault="000841B9" w:rsidP="000841B9">
      <w:pPr>
        <w:tabs>
          <w:tab w:val="left" w:pos="1711"/>
        </w:tabs>
        <w:autoSpaceDE w:val="0"/>
        <w:autoSpaceDN w:val="0"/>
        <w:spacing w:before="72"/>
        <w:ind w:right="137"/>
        <w:rPr>
          <w:b/>
        </w:rPr>
      </w:pPr>
      <w:r w:rsidRPr="000841B9">
        <w:rPr>
          <w:b/>
        </w:rPr>
        <w:t xml:space="preserve"> Podzadanie I:</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t xml:space="preserve">Etap I – termin realizacji: 4 miesiące od daty podpisania umowy. </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lastRenderedPageBreak/>
        <w:t xml:space="preserve">Etap II – termin realizacji: 14 miesięcy od daty podpisania umowy. </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t xml:space="preserve">Etap III – termin realizacji: 18 miesięcy od daty podpisania umowy. </w:t>
      </w:r>
    </w:p>
    <w:p w:rsidR="000841B9" w:rsidRPr="000841B9" w:rsidRDefault="000841B9" w:rsidP="000841B9">
      <w:pPr>
        <w:tabs>
          <w:tab w:val="left" w:pos="1711"/>
        </w:tabs>
        <w:autoSpaceDE w:val="0"/>
        <w:autoSpaceDN w:val="0"/>
        <w:spacing w:before="72"/>
        <w:ind w:right="137"/>
        <w:rPr>
          <w:b/>
        </w:rPr>
      </w:pPr>
      <w:r w:rsidRPr="000841B9">
        <w:rPr>
          <w:b/>
        </w:rPr>
        <w:t>Podzadanie II:</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t xml:space="preserve">Etap I – termin realizacji: 4 miesiące od daty podpisania umowy. </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t xml:space="preserve">Etap II – termin realizacji: 14 miesięcy od daty podpisania umowy. </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t xml:space="preserve">Etap III – termin realizacji: 18 miesięcy od daty podpisania umowy. </w:t>
      </w:r>
    </w:p>
    <w:p w:rsidR="000841B9" w:rsidRPr="000841B9" w:rsidRDefault="000841B9" w:rsidP="000841B9">
      <w:pPr>
        <w:tabs>
          <w:tab w:val="left" w:pos="1711"/>
        </w:tabs>
        <w:autoSpaceDE w:val="0"/>
        <w:autoSpaceDN w:val="0"/>
        <w:spacing w:before="72"/>
        <w:ind w:right="137"/>
        <w:rPr>
          <w:b/>
        </w:rPr>
      </w:pPr>
      <w:r w:rsidRPr="000841B9">
        <w:rPr>
          <w:b/>
        </w:rPr>
        <w:t>Podzadanie III:</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t xml:space="preserve">Etap I – termin realizacji: 4 miesiące od daty podpisania umowy. </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t xml:space="preserve">Etap II – termin realizacji: 14 miesięcy od daty podpisania umowy. </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t xml:space="preserve">Etap III – termin realizacji: 18 miesięcy od daty podpisania umowy. </w:t>
      </w:r>
    </w:p>
    <w:p w:rsidR="000841B9" w:rsidRPr="000841B9" w:rsidRDefault="000841B9" w:rsidP="000841B9">
      <w:pPr>
        <w:tabs>
          <w:tab w:val="left" w:pos="1711"/>
        </w:tabs>
        <w:autoSpaceDE w:val="0"/>
        <w:autoSpaceDN w:val="0"/>
        <w:spacing w:before="72"/>
        <w:ind w:right="137"/>
        <w:rPr>
          <w:b/>
        </w:rPr>
      </w:pPr>
      <w:r w:rsidRPr="000841B9">
        <w:rPr>
          <w:b/>
        </w:rPr>
        <w:t>Podzadanie IV:</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t xml:space="preserve">Etap I – termin realizacji: 4 miesiące od daty podpisania umowy. </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t xml:space="preserve">Etap II – termin realizacji: 14 miesięcy od daty podpisania umowy. </w:t>
      </w:r>
    </w:p>
    <w:p w:rsidR="000841B9" w:rsidRPr="000841B9" w:rsidRDefault="000841B9" w:rsidP="000841B9">
      <w:pPr>
        <w:pStyle w:val="Akapitzlist"/>
        <w:numPr>
          <w:ilvl w:val="0"/>
          <w:numId w:val="30"/>
        </w:numPr>
        <w:tabs>
          <w:tab w:val="left" w:pos="1711"/>
        </w:tabs>
        <w:autoSpaceDE w:val="0"/>
        <w:autoSpaceDN w:val="0"/>
        <w:spacing w:before="72"/>
        <w:ind w:right="137"/>
      </w:pPr>
      <w:r w:rsidRPr="000841B9">
        <w:t xml:space="preserve">Etap III – termin realizacji: 18 miesięcy od daty podpisania umowy. </w:t>
      </w:r>
    </w:p>
    <w:p w:rsidR="000841B9" w:rsidRPr="000841B9" w:rsidRDefault="000841B9" w:rsidP="000841B9">
      <w:pPr>
        <w:pStyle w:val="Tekstpodstawowy"/>
        <w:spacing w:line="251" w:lineRule="exact"/>
        <w:rPr>
          <w:sz w:val="22"/>
          <w:szCs w:val="22"/>
        </w:rPr>
      </w:pPr>
    </w:p>
    <w:p w:rsidR="000841B9" w:rsidRPr="000841B9" w:rsidRDefault="000841B9" w:rsidP="000841B9">
      <w:pPr>
        <w:tabs>
          <w:tab w:val="left" w:pos="720"/>
          <w:tab w:val="left" w:pos="1711"/>
        </w:tabs>
        <w:autoSpaceDE w:val="0"/>
        <w:autoSpaceDN w:val="0"/>
        <w:spacing w:before="72"/>
        <w:ind w:right="136"/>
      </w:pPr>
      <w:r w:rsidRPr="000841B9">
        <w:tab/>
        <w:t>Podział na etapy będzie zgodny z zapisami zawartymi w projekcie modernizacji  uzgodni</w:t>
      </w:r>
      <w:r w:rsidRPr="000841B9">
        <w:t>o</w:t>
      </w:r>
      <w:r w:rsidRPr="000841B9">
        <w:t>nym z Łódzkim Wojewódzkim Inspektorem Nadzoru Geodezyjnego i Kartograficznego.</w:t>
      </w:r>
    </w:p>
    <w:p w:rsidR="000841B9" w:rsidRPr="000841B9" w:rsidRDefault="000841B9" w:rsidP="000841B9">
      <w:pPr>
        <w:pStyle w:val="Tekstpodstawowy"/>
        <w:spacing w:line="251" w:lineRule="exact"/>
        <w:rPr>
          <w:sz w:val="22"/>
          <w:szCs w:val="22"/>
        </w:rPr>
      </w:pPr>
    </w:p>
    <w:p w:rsidR="000841B9" w:rsidRPr="000841B9" w:rsidRDefault="000841B9" w:rsidP="000841B9">
      <w:pPr>
        <w:pStyle w:val="Tekstpodstawowy"/>
        <w:spacing w:line="251" w:lineRule="exact"/>
        <w:rPr>
          <w:b/>
          <w:sz w:val="22"/>
          <w:szCs w:val="22"/>
        </w:rPr>
      </w:pPr>
      <w:r w:rsidRPr="000841B9">
        <w:rPr>
          <w:sz w:val="22"/>
          <w:szCs w:val="22"/>
        </w:rPr>
        <w:tab/>
        <w:t xml:space="preserve">Planowany termin uzyskania uzgodnionego Projektu Modernizacji </w:t>
      </w:r>
      <w:r w:rsidRPr="000841B9">
        <w:rPr>
          <w:b/>
          <w:sz w:val="22"/>
          <w:szCs w:val="22"/>
        </w:rPr>
        <w:t>to druga połowa stycznia 2026 r.</w:t>
      </w:r>
    </w:p>
    <w:p w:rsidR="000841B9" w:rsidRDefault="000841B9" w:rsidP="000841B9">
      <w:pPr>
        <w:pStyle w:val="Tekstpodstawowy"/>
        <w:spacing w:before="1"/>
        <w:rPr>
          <w:b/>
        </w:rPr>
      </w:pPr>
    </w:p>
    <w:p w:rsidR="00271A87" w:rsidRDefault="00271A87" w:rsidP="00271A87">
      <w:pPr>
        <w:pStyle w:val="Akapitzlist"/>
        <w:tabs>
          <w:tab w:val="left" w:pos="1711"/>
        </w:tabs>
        <w:autoSpaceDE w:val="0"/>
        <w:autoSpaceDN w:val="0"/>
        <w:spacing w:before="72"/>
        <w:ind w:left="2520" w:right="137" w:firstLine="0"/>
        <w:rPr>
          <w:b/>
          <w:u w:val="single"/>
        </w:rPr>
      </w:pPr>
    </w:p>
    <w:p w:rsidR="00271A87" w:rsidRDefault="00271A87" w:rsidP="00271A87">
      <w:pPr>
        <w:pStyle w:val="Akapitzlist"/>
        <w:numPr>
          <w:ilvl w:val="0"/>
          <w:numId w:val="29"/>
        </w:numPr>
        <w:tabs>
          <w:tab w:val="left" w:pos="1711"/>
        </w:tabs>
        <w:autoSpaceDE w:val="0"/>
        <w:autoSpaceDN w:val="0"/>
        <w:spacing w:before="72"/>
        <w:ind w:right="137"/>
        <w:rPr>
          <w:b/>
          <w:u w:val="single"/>
        </w:rPr>
      </w:pPr>
      <w:r>
        <w:rPr>
          <w:b/>
          <w:u w:val="single"/>
        </w:rPr>
        <w:t xml:space="preserve">Zadanie </w:t>
      </w:r>
      <w:r w:rsidR="0056664D">
        <w:rPr>
          <w:b/>
          <w:u w:val="single"/>
        </w:rPr>
        <w:t>5</w:t>
      </w:r>
      <w:r>
        <w:rPr>
          <w:b/>
          <w:u w:val="single"/>
        </w:rPr>
        <w:t xml:space="preserve"> - </w:t>
      </w:r>
      <w:r w:rsidRPr="00A145B9">
        <w:rPr>
          <w:b/>
          <w:u w:val="single"/>
        </w:rPr>
        <w:t xml:space="preserve">Powiat </w:t>
      </w:r>
      <w:r>
        <w:rPr>
          <w:b/>
          <w:u w:val="single"/>
        </w:rPr>
        <w:t>piotrkowski</w:t>
      </w:r>
    </w:p>
    <w:p w:rsidR="00271A87" w:rsidRDefault="00271A87" w:rsidP="00271A87">
      <w:pPr>
        <w:pStyle w:val="Akapitzlist"/>
        <w:tabs>
          <w:tab w:val="left" w:pos="1711"/>
        </w:tabs>
        <w:autoSpaceDE w:val="0"/>
        <w:autoSpaceDN w:val="0"/>
        <w:spacing w:before="72"/>
        <w:ind w:left="2520" w:right="137" w:firstLine="0"/>
        <w:rPr>
          <w:b/>
          <w:u w:val="single"/>
        </w:rPr>
      </w:pPr>
    </w:p>
    <w:p w:rsidR="00271A87" w:rsidRPr="00193DF9" w:rsidRDefault="00271A87" w:rsidP="00271A87">
      <w:pPr>
        <w:pStyle w:val="Tekstpodstawowy"/>
        <w:spacing w:line="251" w:lineRule="exact"/>
        <w:ind w:firstLine="720"/>
        <w:rPr>
          <w:sz w:val="22"/>
          <w:szCs w:val="22"/>
        </w:rPr>
      </w:pPr>
      <w:r w:rsidRPr="00193DF9">
        <w:rPr>
          <w:sz w:val="22"/>
          <w:szCs w:val="22"/>
        </w:rPr>
        <w:t xml:space="preserve">Opracowanie </w:t>
      </w:r>
      <w:r w:rsidRPr="00193DF9">
        <w:rPr>
          <w:b/>
          <w:sz w:val="22"/>
          <w:szCs w:val="22"/>
        </w:rPr>
        <w:t>warunków technicznych na dostawę Baz</w:t>
      </w:r>
      <w:r w:rsidRPr="00193DF9">
        <w:rPr>
          <w:spacing w:val="-7"/>
          <w:sz w:val="22"/>
          <w:szCs w:val="22"/>
        </w:rPr>
        <w:t xml:space="preserve"> </w:t>
      </w:r>
      <w:r w:rsidRPr="00193DF9">
        <w:rPr>
          <w:rStyle w:val="Pogrubienie"/>
          <w:sz w:val="22"/>
          <w:szCs w:val="22"/>
          <w:shd w:val="clear" w:color="auto" w:fill="FFFFFF"/>
        </w:rPr>
        <w:t xml:space="preserve">EGIB </w:t>
      </w:r>
      <w:r w:rsidRPr="00193DF9">
        <w:rPr>
          <w:sz w:val="22"/>
          <w:szCs w:val="22"/>
        </w:rPr>
        <w:t xml:space="preserve">i zasilenie tymi bazami systemu infrastruktury informacji przestrzennej, z jednoczesnym opracowaniem </w:t>
      </w:r>
      <w:r w:rsidRPr="00193DF9">
        <w:rPr>
          <w:rStyle w:val="Pogrubienie"/>
          <w:sz w:val="22"/>
          <w:szCs w:val="22"/>
          <w:shd w:val="clear" w:color="auto" w:fill="FFFFFF"/>
        </w:rPr>
        <w:t xml:space="preserve">warunków technicznych na </w:t>
      </w:r>
      <w:r w:rsidR="00E05A62" w:rsidRPr="00193DF9">
        <w:rPr>
          <w:b/>
          <w:sz w:val="22"/>
          <w:szCs w:val="22"/>
        </w:rPr>
        <w:t>dostawę bazy punktów osnowy pomiarowej</w:t>
      </w:r>
      <w:r w:rsidR="00E05A62" w:rsidRPr="00193DF9">
        <w:rPr>
          <w:sz w:val="22"/>
          <w:szCs w:val="22"/>
        </w:rPr>
        <w:t xml:space="preserve"> (ewidencyjnej) oraz </w:t>
      </w:r>
      <w:r w:rsidR="00E05A62" w:rsidRPr="00193DF9">
        <w:rPr>
          <w:rStyle w:val="Pogrubienie"/>
          <w:sz w:val="22"/>
          <w:szCs w:val="22"/>
          <w:shd w:val="clear" w:color="auto" w:fill="FFFFFF"/>
        </w:rPr>
        <w:t xml:space="preserve"> </w:t>
      </w:r>
      <w:r w:rsidR="00E05A62" w:rsidRPr="00193DF9">
        <w:rPr>
          <w:sz w:val="22"/>
          <w:szCs w:val="22"/>
        </w:rPr>
        <w:t xml:space="preserve">opracowanie </w:t>
      </w:r>
      <w:r w:rsidR="00E05A62" w:rsidRPr="00193DF9">
        <w:rPr>
          <w:b/>
          <w:sz w:val="22"/>
          <w:szCs w:val="22"/>
        </w:rPr>
        <w:t>warunków technic</w:t>
      </w:r>
      <w:r w:rsidR="00E05A62" w:rsidRPr="00193DF9">
        <w:rPr>
          <w:b/>
          <w:sz w:val="22"/>
          <w:szCs w:val="22"/>
        </w:rPr>
        <w:t>z</w:t>
      </w:r>
      <w:r w:rsidR="00E05A62" w:rsidRPr="00193DF9">
        <w:rPr>
          <w:b/>
          <w:sz w:val="22"/>
          <w:szCs w:val="22"/>
        </w:rPr>
        <w:t xml:space="preserve">nych na </w:t>
      </w:r>
      <w:r w:rsidRPr="00193DF9">
        <w:rPr>
          <w:rStyle w:val="Pogrubienie"/>
          <w:sz w:val="22"/>
          <w:szCs w:val="22"/>
          <w:shd w:val="clear" w:color="auto" w:fill="FFFFFF"/>
        </w:rPr>
        <w:t xml:space="preserve">Weryfikację </w:t>
      </w:r>
      <w:r w:rsidR="00E05A62" w:rsidRPr="00193DF9">
        <w:rPr>
          <w:rStyle w:val="Pogrubienie"/>
          <w:sz w:val="22"/>
          <w:szCs w:val="22"/>
          <w:shd w:val="clear" w:color="auto" w:fill="FFFFFF"/>
        </w:rPr>
        <w:t xml:space="preserve">ww. </w:t>
      </w:r>
      <w:r w:rsidRPr="00193DF9">
        <w:rPr>
          <w:rStyle w:val="Pogrubienie"/>
          <w:sz w:val="22"/>
          <w:szCs w:val="22"/>
          <w:shd w:val="clear" w:color="auto" w:fill="FFFFFF"/>
        </w:rPr>
        <w:t>baz EGIB</w:t>
      </w:r>
      <w:r w:rsidR="00BE7050">
        <w:rPr>
          <w:rStyle w:val="Pogrubienie"/>
          <w:sz w:val="22"/>
          <w:szCs w:val="22"/>
          <w:shd w:val="clear" w:color="auto" w:fill="FFFFFF"/>
        </w:rPr>
        <w:t xml:space="preserve"> i bazy punktów osnowy pomiarowej</w:t>
      </w:r>
      <w:r w:rsidRPr="00193DF9">
        <w:rPr>
          <w:rStyle w:val="Pogrubienie"/>
          <w:sz w:val="22"/>
          <w:szCs w:val="22"/>
          <w:shd w:val="clear" w:color="auto" w:fill="FFFFFF"/>
        </w:rPr>
        <w:t xml:space="preserve"> </w:t>
      </w:r>
      <w:r w:rsidRPr="00193DF9">
        <w:rPr>
          <w:sz w:val="22"/>
          <w:szCs w:val="22"/>
        </w:rPr>
        <w:t xml:space="preserve">dla powiatu </w:t>
      </w:r>
      <w:r w:rsidR="00E05A62" w:rsidRPr="00193DF9">
        <w:rPr>
          <w:sz w:val="22"/>
          <w:szCs w:val="22"/>
        </w:rPr>
        <w:t>piotrkowski</w:t>
      </w:r>
      <w:r w:rsidR="00E05A62" w:rsidRPr="00193DF9">
        <w:rPr>
          <w:sz w:val="22"/>
          <w:szCs w:val="22"/>
        </w:rPr>
        <w:t>e</w:t>
      </w:r>
      <w:r w:rsidR="00E05A62" w:rsidRPr="00193DF9">
        <w:rPr>
          <w:sz w:val="22"/>
          <w:szCs w:val="22"/>
        </w:rPr>
        <w:t>go:</w:t>
      </w:r>
    </w:p>
    <w:p w:rsidR="00E05A62" w:rsidRPr="00193DF9" w:rsidRDefault="00E05A62" w:rsidP="00271A87">
      <w:pPr>
        <w:pStyle w:val="Tekstpodstawowy"/>
        <w:spacing w:line="251" w:lineRule="exact"/>
        <w:ind w:firstLine="720"/>
        <w:rPr>
          <w:sz w:val="22"/>
          <w:szCs w:val="22"/>
        </w:rPr>
      </w:pPr>
      <w:r w:rsidRPr="00193DF9">
        <w:rPr>
          <w:sz w:val="22"/>
          <w:szCs w:val="22"/>
        </w:rPr>
        <w:t xml:space="preserve">a. gmina Sulejów – obręby: Koło, Uszczyn, Barkowice, Poniatów, Korytnica, Zalesice, Kałek, Łęczno, Łazy Dąbrowa, Kol. Łazy Dąbrowa, </w:t>
      </w:r>
      <w:proofErr w:type="spellStart"/>
      <w:r w:rsidRPr="00193DF9">
        <w:rPr>
          <w:sz w:val="22"/>
          <w:szCs w:val="22"/>
        </w:rPr>
        <w:t>Podlubień</w:t>
      </w:r>
      <w:proofErr w:type="spellEnd"/>
      <w:r w:rsidRPr="00193DF9">
        <w:rPr>
          <w:sz w:val="22"/>
          <w:szCs w:val="22"/>
        </w:rPr>
        <w:t xml:space="preserve">, Krzewiny, </w:t>
      </w:r>
      <w:proofErr w:type="spellStart"/>
      <w:r w:rsidRPr="00193DF9">
        <w:rPr>
          <w:sz w:val="22"/>
          <w:szCs w:val="22"/>
        </w:rPr>
        <w:t>Kurnędz</w:t>
      </w:r>
      <w:proofErr w:type="spellEnd"/>
      <w:r w:rsidRPr="00193DF9">
        <w:rPr>
          <w:sz w:val="22"/>
          <w:szCs w:val="22"/>
        </w:rPr>
        <w:t xml:space="preserve">, Biała, Bilska Wola, Kol. Bilska Wola, </w:t>
      </w:r>
      <w:proofErr w:type="spellStart"/>
      <w:r w:rsidRPr="00193DF9">
        <w:rPr>
          <w:sz w:val="22"/>
          <w:szCs w:val="22"/>
        </w:rPr>
        <w:t>Adelinów-Klementynów</w:t>
      </w:r>
      <w:proofErr w:type="spellEnd"/>
      <w:r w:rsidRPr="00193DF9">
        <w:rPr>
          <w:sz w:val="22"/>
          <w:szCs w:val="22"/>
        </w:rPr>
        <w:t xml:space="preserve">. </w:t>
      </w:r>
    </w:p>
    <w:p w:rsidR="00E05A62" w:rsidRPr="00193DF9" w:rsidRDefault="00E05A62" w:rsidP="00271A87">
      <w:pPr>
        <w:pStyle w:val="Tekstpodstawowy"/>
        <w:spacing w:line="251" w:lineRule="exact"/>
        <w:ind w:firstLine="720"/>
        <w:rPr>
          <w:sz w:val="22"/>
          <w:szCs w:val="22"/>
        </w:rPr>
      </w:pPr>
      <w:r w:rsidRPr="00193DF9">
        <w:rPr>
          <w:sz w:val="22"/>
          <w:szCs w:val="22"/>
        </w:rPr>
        <w:t>b. gmina Aleksandrów – obręby: Borowiec, Brzezie, Ciechomin, Dąbowa nad Czarną, Dąbró</w:t>
      </w:r>
      <w:r w:rsidRPr="00193DF9">
        <w:rPr>
          <w:sz w:val="22"/>
          <w:szCs w:val="22"/>
        </w:rPr>
        <w:t>w</w:t>
      </w:r>
      <w:r w:rsidRPr="00193DF9">
        <w:rPr>
          <w:sz w:val="22"/>
          <w:szCs w:val="22"/>
        </w:rPr>
        <w:t>ka, Dębowa Góra, Dębowa Góra Kolonia, Jaksonek, Janikowice, Józefów Nowy, Justynów, Kalinków, Kamocka Wola, Kawęczyn, Kotuszów, Marianów, Niewierszyn, Reczków Nowy, Rożenek, Sieczka, Siucice, Siucice Kolonia, Skotniki, Stara, Stara Kolonia, Szarbsko, Taraska, Wacławów, Włodzimi</w:t>
      </w:r>
      <w:r w:rsidRPr="00193DF9">
        <w:rPr>
          <w:sz w:val="22"/>
          <w:szCs w:val="22"/>
        </w:rPr>
        <w:t>e</w:t>
      </w:r>
      <w:r w:rsidRPr="00193DF9">
        <w:rPr>
          <w:sz w:val="22"/>
          <w:szCs w:val="22"/>
        </w:rPr>
        <w:t xml:space="preserve">rzów, Wolica, Wólka Skotnicka. </w:t>
      </w:r>
    </w:p>
    <w:p w:rsidR="00E05A62" w:rsidRPr="00193DF9" w:rsidRDefault="00E05A62" w:rsidP="00271A87">
      <w:pPr>
        <w:pStyle w:val="Tekstpodstawowy"/>
        <w:spacing w:line="251" w:lineRule="exact"/>
        <w:ind w:firstLine="720"/>
        <w:rPr>
          <w:sz w:val="22"/>
          <w:szCs w:val="22"/>
        </w:rPr>
      </w:pPr>
      <w:r w:rsidRPr="00193DF9">
        <w:rPr>
          <w:sz w:val="22"/>
          <w:szCs w:val="22"/>
        </w:rPr>
        <w:t>c. gmina Wolbórz – obręby: Lubiaszów Stary, Lubiaszów Nowy, Bronisławów, Adamów, Swolszewice Duże, Leonów, Golesze, Dobra Golesze, Dębsko, Marianów, Apolonka, Młoszów, M</w:t>
      </w:r>
      <w:r w:rsidRPr="00193DF9">
        <w:rPr>
          <w:sz w:val="22"/>
          <w:szCs w:val="22"/>
        </w:rPr>
        <w:t>o</w:t>
      </w:r>
      <w:r w:rsidRPr="00193DF9">
        <w:rPr>
          <w:sz w:val="22"/>
          <w:szCs w:val="22"/>
        </w:rPr>
        <w:t xml:space="preserve">drzewek </w:t>
      </w:r>
    </w:p>
    <w:p w:rsidR="00E05A62" w:rsidRPr="00193DF9" w:rsidRDefault="00E05A62" w:rsidP="00271A87">
      <w:pPr>
        <w:pStyle w:val="Tekstpodstawowy"/>
        <w:spacing w:line="251" w:lineRule="exact"/>
        <w:ind w:firstLine="720"/>
        <w:rPr>
          <w:sz w:val="22"/>
          <w:szCs w:val="22"/>
        </w:rPr>
      </w:pPr>
      <w:r w:rsidRPr="00193DF9">
        <w:rPr>
          <w:sz w:val="22"/>
          <w:szCs w:val="22"/>
        </w:rPr>
        <w:t>d. baza danych punktów osnowy pomiarowej (ewidencyjnej) gmina Rozprza</w:t>
      </w:r>
    </w:p>
    <w:p w:rsidR="00E05A62" w:rsidRPr="00193DF9" w:rsidRDefault="00E05A62" w:rsidP="00271A87">
      <w:pPr>
        <w:pStyle w:val="Tekstpodstawowy"/>
        <w:spacing w:line="251" w:lineRule="exact"/>
        <w:ind w:firstLine="720"/>
        <w:rPr>
          <w:sz w:val="22"/>
          <w:szCs w:val="22"/>
        </w:rPr>
      </w:pPr>
    </w:p>
    <w:p w:rsidR="00193DF9" w:rsidRDefault="00E05A62" w:rsidP="00271A87">
      <w:pPr>
        <w:pStyle w:val="Tekstpodstawowy"/>
        <w:spacing w:line="251" w:lineRule="exact"/>
        <w:ind w:firstLine="720"/>
        <w:rPr>
          <w:b/>
          <w:sz w:val="22"/>
          <w:szCs w:val="22"/>
        </w:rPr>
      </w:pPr>
      <w:r w:rsidRPr="00193DF9">
        <w:rPr>
          <w:b/>
          <w:sz w:val="22"/>
          <w:szCs w:val="22"/>
        </w:rPr>
        <w:t>Planowany podział w ramach zakresów</w:t>
      </w:r>
      <w:r w:rsidR="00193DF9">
        <w:rPr>
          <w:b/>
          <w:sz w:val="22"/>
          <w:szCs w:val="22"/>
        </w:rPr>
        <w:t>:</w:t>
      </w:r>
    </w:p>
    <w:p w:rsidR="00E05A62" w:rsidRPr="00193DF9" w:rsidRDefault="00E05A62" w:rsidP="00271A87">
      <w:pPr>
        <w:pStyle w:val="Tekstpodstawowy"/>
        <w:spacing w:line="251" w:lineRule="exact"/>
        <w:ind w:firstLine="720"/>
        <w:rPr>
          <w:sz w:val="22"/>
          <w:szCs w:val="22"/>
        </w:rPr>
      </w:pPr>
      <w:r w:rsidRPr="00193DF9">
        <w:rPr>
          <w:sz w:val="22"/>
          <w:szCs w:val="22"/>
        </w:rPr>
        <w:t xml:space="preserve"> </w:t>
      </w:r>
    </w:p>
    <w:p w:rsidR="00193DF9" w:rsidRPr="00193DF9" w:rsidRDefault="00193DF9" w:rsidP="00271A87">
      <w:pPr>
        <w:pStyle w:val="Tekstpodstawowy"/>
        <w:spacing w:line="251" w:lineRule="exact"/>
        <w:ind w:firstLine="720"/>
        <w:rPr>
          <w:sz w:val="22"/>
          <w:szCs w:val="22"/>
        </w:rPr>
      </w:pPr>
      <w:r w:rsidRPr="00193DF9">
        <w:rPr>
          <w:sz w:val="22"/>
          <w:szCs w:val="22"/>
        </w:rPr>
        <w:t xml:space="preserve">- </w:t>
      </w:r>
      <w:r w:rsidRPr="00193DF9">
        <w:rPr>
          <w:b/>
          <w:sz w:val="22"/>
          <w:szCs w:val="22"/>
        </w:rPr>
        <w:t>zadanie 1</w:t>
      </w:r>
      <w:r w:rsidRPr="00193DF9">
        <w:rPr>
          <w:sz w:val="22"/>
          <w:szCs w:val="22"/>
        </w:rPr>
        <w:t xml:space="preserve"> - gm. Sulejów cz. 1 - obręby: Koło, Uszczyn, Barkowice, Poniatów, Korytnica, Z</w:t>
      </w:r>
      <w:r w:rsidRPr="00193DF9">
        <w:rPr>
          <w:sz w:val="22"/>
          <w:szCs w:val="22"/>
        </w:rPr>
        <w:t>a</w:t>
      </w:r>
      <w:r w:rsidRPr="00193DF9">
        <w:rPr>
          <w:sz w:val="22"/>
          <w:szCs w:val="22"/>
        </w:rPr>
        <w:t>lesice, Kałek</w:t>
      </w:r>
    </w:p>
    <w:p w:rsidR="00193DF9" w:rsidRPr="00193DF9" w:rsidRDefault="00193DF9" w:rsidP="00271A87">
      <w:pPr>
        <w:pStyle w:val="Tekstpodstawowy"/>
        <w:spacing w:line="251" w:lineRule="exact"/>
        <w:ind w:firstLine="720"/>
        <w:rPr>
          <w:sz w:val="22"/>
          <w:szCs w:val="22"/>
        </w:rPr>
      </w:pPr>
      <w:r w:rsidRPr="00193DF9">
        <w:rPr>
          <w:sz w:val="22"/>
          <w:szCs w:val="22"/>
        </w:rPr>
        <w:t xml:space="preserve">- </w:t>
      </w:r>
      <w:r w:rsidRPr="00193DF9">
        <w:rPr>
          <w:b/>
          <w:sz w:val="22"/>
          <w:szCs w:val="22"/>
        </w:rPr>
        <w:t>zadanie 2</w:t>
      </w:r>
      <w:r w:rsidRPr="00193DF9">
        <w:rPr>
          <w:sz w:val="22"/>
          <w:szCs w:val="22"/>
        </w:rPr>
        <w:t xml:space="preserve"> - gm. Sulejów cz. 2 - obręby: Łęczno, Łazy Dąbrowa, Kol. Łazy Dąbrowa, </w:t>
      </w:r>
      <w:proofErr w:type="spellStart"/>
      <w:r w:rsidRPr="00193DF9">
        <w:rPr>
          <w:sz w:val="22"/>
          <w:szCs w:val="22"/>
        </w:rPr>
        <w:t>Podl</w:t>
      </w:r>
      <w:r w:rsidRPr="00193DF9">
        <w:rPr>
          <w:sz w:val="22"/>
          <w:szCs w:val="22"/>
        </w:rPr>
        <w:t>u</w:t>
      </w:r>
      <w:r w:rsidRPr="00193DF9">
        <w:rPr>
          <w:sz w:val="22"/>
          <w:szCs w:val="22"/>
        </w:rPr>
        <w:t>bień</w:t>
      </w:r>
      <w:proofErr w:type="spellEnd"/>
      <w:r w:rsidRPr="00193DF9">
        <w:rPr>
          <w:sz w:val="22"/>
          <w:szCs w:val="22"/>
        </w:rPr>
        <w:t xml:space="preserve">, Krzewiny, </w:t>
      </w:r>
      <w:proofErr w:type="spellStart"/>
      <w:r w:rsidRPr="00193DF9">
        <w:rPr>
          <w:sz w:val="22"/>
          <w:szCs w:val="22"/>
        </w:rPr>
        <w:t>Kurnędz</w:t>
      </w:r>
      <w:proofErr w:type="spellEnd"/>
      <w:r w:rsidRPr="00193DF9">
        <w:rPr>
          <w:sz w:val="22"/>
          <w:szCs w:val="22"/>
        </w:rPr>
        <w:t xml:space="preserve">, Biała, Bilska Wola, Kol. Bilska Wola, </w:t>
      </w:r>
      <w:proofErr w:type="spellStart"/>
      <w:r w:rsidRPr="00193DF9">
        <w:rPr>
          <w:sz w:val="22"/>
          <w:szCs w:val="22"/>
        </w:rPr>
        <w:t>Adelinów-Klementynów</w:t>
      </w:r>
      <w:proofErr w:type="spellEnd"/>
    </w:p>
    <w:p w:rsidR="00E05A62" w:rsidRPr="00193DF9" w:rsidRDefault="00E05A62" w:rsidP="00271A87">
      <w:pPr>
        <w:pStyle w:val="Tekstpodstawowy"/>
        <w:spacing w:line="251" w:lineRule="exact"/>
        <w:ind w:firstLine="720"/>
        <w:rPr>
          <w:sz w:val="22"/>
          <w:szCs w:val="22"/>
        </w:rPr>
      </w:pPr>
      <w:r w:rsidRPr="00193DF9">
        <w:rPr>
          <w:sz w:val="22"/>
          <w:szCs w:val="22"/>
        </w:rPr>
        <w:t xml:space="preserve">- </w:t>
      </w:r>
      <w:r w:rsidR="00BF141F">
        <w:rPr>
          <w:sz w:val="22"/>
          <w:szCs w:val="22"/>
        </w:rPr>
        <w:t xml:space="preserve"> </w:t>
      </w:r>
      <w:r w:rsidRPr="00193DF9">
        <w:rPr>
          <w:b/>
          <w:sz w:val="22"/>
          <w:szCs w:val="22"/>
        </w:rPr>
        <w:t>zadanie 3</w:t>
      </w:r>
      <w:r w:rsidRPr="00193DF9">
        <w:rPr>
          <w:sz w:val="22"/>
          <w:szCs w:val="22"/>
        </w:rPr>
        <w:t xml:space="preserve"> - gm. Wolbórz cz. 1 - obręby: Lubiaszów Stary, Lubiaszów Nowy, Bronisławów, Adamów, Swolszewice Duże </w:t>
      </w:r>
    </w:p>
    <w:p w:rsidR="00193DF9" w:rsidRPr="00193DF9" w:rsidRDefault="00E05A62" w:rsidP="00271A87">
      <w:pPr>
        <w:pStyle w:val="Tekstpodstawowy"/>
        <w:spacing w:line="251" w:lineRule="exact"/>
        <w:ind w:firstLine="720"/>
        <w:rPr>
          <w:sz w:val="22"/>
          <w:szCs w:val="22"/>
        </w:rPr>
      </w:pPr>
      <w:r w:rsidRPr="00193DF9">
        <w:rPr>
          <w:sz w:val="22"/>
          <w:szCs w:val="22"/>
        </w:rPr>
        <w:lastRenderedPageBreak/>
        <w:t xml:space="preserve">- </w:t>
      </w:r>
      <w:r w:rsidRPr="00193DF9">
        <w:rPr>
          <w:b/>
          <w:sz w:val="22"/>
          <w:szCs w:val="22"/>
        </w:rPr>
        <w:t>zadanie 4</w:t>
      </w:r>
      <w:r w:rsidRPr="00193DF9">
        <w:rPr>
          <w:sz w:val="22"/>
          <w:szCs w:val="22"/>
        </w:rPr>
        <w:t xml:space="preserve"> - gm. Wolbórz cz. 2 - obręby: Leonów, Golesze, Dobra Golesze, Dębsko, Mari</w:t>
      </w:r>
      <w:r w:rsidRPr="00193DF9">
        <w:rPr>
          <w:sz w:val="22"/>
          <w:szCs w:val="22"/>
        </w:rPr>
        <w:t>a</w:t>
      </w:r>
      <w:r w:rsidRPr="00193DF9">
        <w:rPr>
          <w:sz w:val="22"/>
          <w:szCs w:val="22"/>
        </w:rPr>
        <w:t xml:space="preserve">nów, Apolonka, Młoszów, Modrzewek </w:t>
      </w:r>
    </w:p>
    <w:p w:rsidR="00193DF9" w:rsidRPr="00193DF9" w:rsidRDefault="00E05A62" w:rsidP="00271A87">
      <w:pPr>
        <w:pStyle w:val="Tekstpodstawowy"/>
        <w:spacing w:line="251" w:lineRule="exact"/>
        <w:ind w:firstLine="720"/>
        <w:rPr>
          <w:sz w:val="22"/>
          <w:szCs w:val="22"/>
        </w:rPr>
      </w:pPr>
      <w:r w:rsidRPr="00193DF9">
        <w:rPr>
          <w:sz w:val="22"/>
          <w:szCs w:val="22"/>
        </w:rPr>
        <w:t xml:space="preserve">- </w:t>
      </w:r>
      <w:r w:rsidRPr="00193DF9">
        <w:rPr>
          <w:b/>
          <w:sz w:val="22"/>
          <w:szCs w:val="22"/>
        </w:rPr>
        <w:t>zadanie 5</w:t>
      </w:r>
      <w:r w:rsidRPr="00193DF9">
        <w:rPr>
          <w:sz w:val="22"/>
          <w:szCs w:val="22"/>
        </w:rPr>
        <w:t xml:space="preserve"> - gm. Aleksandrów - obręby: Borowiec, Brzezie, Ciechomin,</w:t>
      </w:r>
      <w:r w:rsidR="00193DF9" w:rsidRPr="00193DF9">
        <w:rPr>
          <w:sz w:val="22"/>
          <w:szCs w:val="22"/>
        </w:rPr>
        <w:t xml:space="preserve"> </w:t>
      </w:r>
      <w:r w:rsidRPr="00193DF9">
        <w:rPr>
          <w:sz w:val="22"/>
          <w:szCs w:val="22"/>
        </w:rPr>
        <w:t>Dąbrowa nad Czarną, Dąbrówka, Dębowa Góra, Dębowa Góra Kolonia, Jaksonek, Janikowice, Józefów Nowy, Justynów, K</w:t>
      </w:r>
      <w:r w:rsidRPr="00193DF9">
        <w:rPr>
          <w:sz w:val="22"/>
          <w:szCs w:val="22"/>
        </w:rPr>
        <w:t>a</w:t>
      </w:r>
      <w:r w:rsidRPr="00193DF9">
        <w:rPr>
          <w:sz w:val="22"/>
          <w:szCs w:val="22"/>
        </w:rPr>
        <w:t>linków, Kamocka Wola, Kawęczyn, Kotuszów, Marianów, Niewierszyn, Reczków Nowy, Rożenek, Sieczka, Siucice, Siucice Kolonia, Skotniki, Stara, Stara Kolonia, Szarbsko, Taraska, Wacławów, Wł</w:t>
      </w:r>
      <w:r w:rsidRPr="00193DF9">
        <w:rPr>
          <w:sz w:val="22"/>
          <w:szCs w:val="22"/>
        </w:rPr>
        <w:t>o</w:t>
      </w:r>
      <w:r w:rsidRPr="00193DF9">
        <w:rPr>
          <w:sz w:val="22"/>
          <w:szCs w:val="22"/>
        </w:rPr>
        <w:t xml:space="preserve">dzimierzów, Wolica, Wólka Skotnicka </w:t>
      </w:r>
    </w:p>
    <w:p w:rsidR="00E05A62" w:rsidRPr="00193DF9" w:rsidRDefault="00E05A62" w:rsidP="00271A87">
      <w:pPr>
        <w:pStyle w:val="Tekstpodstawowy"/>
        <w:spacing w:line="251" w:lineRule="exact"/>
        <w:ind w:firstLine="720"/>
        <w:rPr>
          <w:sz w:val="22"/>
          <w:szCs w:val="22"/>
        </w:rPr>
      </w:pPr>
      <w:r w:rsidRPr="00193DF9">
        <w:rPr>
          <w:sz w:val="22"/>
          <w:szCs w:val="22"/>
        </w:rPr>
        <w:t xml:space="preserve">- </w:t>
      </w:r>
      <w:r w:rsidRPr="00193DF9">
        <w:rPr>
          <w:b/>
          <w:sz w:val="22"/>
          <w:szCs w:val="22"/>
        </w:rPr>
        <w:t>zadanie 6</w:t>
      </w:r>
      <w:r w:rsidRPr="00193DF9">
        <w:rPr>
          <w:sz w:val="22"/>
          <w:szCs w:val="22"/>
        </w:rPr>
        <w:t xml:space="preserve"> - gm. Rozprza - baza danych punktów osnowy pomiarowej (ewidencyjnej)</w:t>
      </w:r>
    </w:p>
    <w:p w:rsidR="00193DF9" w:rsidRPr="00193DF9" w:rsidRDefault="00193DF9" w:rsidP="00271A87">
      <w:pPr>
        <w:pStyle w:val="Tekstpodstawowy"/>
        <w:spacing w:line="251" w:lineRule="exact"/>
        <w:ind w:firstLine="720"/>
        <w:rPr>
          <w:sz w:val="22"/>
          <w:szCs w:val="22"/>
        </w:rPr>
      </w:pPr>
    </w:p>
    <w:p w:rsidR="00193DF9" w:rsidRDefault="00193DF9" w:rsidP="00271A87">
      <w:pPr>
        <w:pStyle w:val="Tekstpodstawowy"/>
        <w:spacing w:line="251" w:lineRule="exact"/>
        <w:ind w:firstLine="720"/>
        <w:rPr>
          <w:sz w:val="22"/>
          <w:szCs w:val="22"/>
        </w:rPr>
      </w:pPr>
      <w:r w:rsidRPr="00193DF9">
        <w:rPr>
          <w:sz w:val="22"/>
          <w:szCs w:val="22"/>
        </w:rPr>
        <w:t xml:space="preserve">Zadania nr 1 - 4 to kompleksowa modernizacja bazy </w:t>
      </w:r>
      <w:proofErr w:type="spellStart"/>
      <w:r w:rsidRPr="00193DF9">
        <w:rPr>
          <w:sz w:val="22"/>
          <w:szCs w:val="22"/>
        </w:rPr>
        <w:t>EGiB</w:t>
      </w:r>
      <w:proofErr w:type="spellEnd"/>
      <w:r w:rsidRPr="00193DF9">
        <w:rPr>
          <w:sz w:val="22"/>
          <w:szCs w:val="22"/>
        </w:rPr>
        <w:t>, łącznie z klasyfikacją gruntów, kt</w:t>
      </w:r>
      <w:r w:rsidRPr="00193DF9">
        <w:rPr>
          <w:sz w:val="22"/>
          <w:szCs w:val="22"/>
        </w:rPr>
        <w:t>ó</w:t>
      </w:r>
      <w:r w:rsidRPr="00193DF9">
        <w:rPr>
          <w:sz w:val="22"/>
          <w:szCs w:val="22"/>
        </w:rPr>
        <w:t xml:space="preserve">ra będzie osobnym operatem technicznym. </w:t>
      </w:r>
    </w:p>
    <w:p w:rsidR="008B3281" w:rsidRPr="00193DF9" w:rsidRDefault="008B3281" w:rsidP="00271A87">
      <w:pPr>
        <w:pStyle w:val="Tekstpodstawowy"/>
        <w:spacing w:line="251" w:lineRule="exact"/>
        <w:ind w:firstLine="720"/>
        <w:rPr>
          <w:sz w:val="22"/>
          <w:szCs w:val="22"/>
        </w:rPr>
      </w:pPr>
    </w:p>
    <w:p w:rsidR="00193DF9" w:rsidRDefault="00193DF9" w:rsidP="00271A87">
      <w:pPr>
        <w:pStyle w:val="Tekstpodstawowy"/>
        <w:spacing w:line="251" w:lineRule="exact"/>
        <w:ind w:firstLine="720"/>
        <w:rPr>
          <w:sz w:val="22"/>
          <w:szCs w:val="22"/>
        </w:rPr>
      </w:pPr>
      <w:r w:rsidRPr="00193DF9">
        <w:rPr>
          <w:sz w:val="22"/>
          <w:szCs w:val="22"/>
        </w:rPr>
        <w:t xml:space="preserve">Zadanie 5 - modernizacja bazy </w:t>
      </w:r>
      <w:proofErr w:type="spellStart"/>
      <w:r w:rsidRPr="00193DF9">
        <w:rPr>
          <w:sz w:val="22"/>
          <w:szCs w:val="22"/>
        </w:rPr>
        <w:t>EGiB</w:t>
      </w:r>
      <w:proofErr w:type="spellEnd"/>
      <w:r w:rsidRPr="00193DF9">
        <w:rPr>
          <w:sz w:val="22"/>
          <w:szCs w:val="22"/>
        </w:rPr>
        <w:t xml:space="preserve"> w zakresie budynków i użytków gruntowych.</w:t>
      </w:r>
    </w:p>
    <w:p w:rsidR="00B41759" w:rsidRDefault="00B41759" w:rsidP="00271A87">
      <w:pPr>
        <w:pStyle w:val="Tekstpodstawowy"/>
        <w:spacing w:line="251" w:lineRule="exact"/>
        <w:ind w:firstLine="720"/>
        <w:rPr>
          <w:sz w:val="22"/>
          <w:szCs w:val="22"/>
        </w:rPr>
      </w:pPr>
    </w:p>
    <w:p w:rsidR="00B41759" w:rsidRPr="00B41759" w:rsidRDefault="00B41759" w:rsidP="00B41759">
      <w:pPr>
        <w:pStyle w:val="Tekstpodstawowy"/>
        <w:spacing w:line="251" w:lineRule="exact"/>
        <w:ind w:firstLine="720"/>
        <w:jc w:val="left"/>
        <w:rPr>
          <w:sz w:val="22"/>
          <w:szCs w:val="22"/>
        </w:rPr>
      </w:pPr>
      <w:r w:rsidRPr="00805CDC">
        <w:rPr>
          <w:b/>
          <w:sz w:val="22"/>
          <w:szCs w:val="22"/>
        </w:rPr>
        <w:t>ZAKRES PRAC DO WYKONANIA</w:t>
      </w:r>
      <w:r w:rsidRPr="00B41759">
        <w:rPr>
          <w:sz w:val="22"/>
          <w:szCs w:val="22"/>
        </w:rPr>
        <w:t xml:space="preserve"> w ramach modernizacji bazy </w:t>
      </w:r>
      <w:proofErr w:type="spellStart"/>
      <w:r w:rsidRPr="00B41759">
        <w:rPr>
          <w:sz w:val="22"/>
          <w:szCs w:val="22"/>
        </w:rPr>
        <w:t>EGiB</w:t>
      </w:r>
      <w:proofErr w:type="spellEnd"/>
      <w:r w:rsidRPr="00B41759">
        <w:rPr>
          <w:sz w:val="22"/>
          <w:szCs w:val="22"/>
        </w:rPr>
        <w:t>.</w:t>
      </w:r>
      <w:r w:rsidRPr="00B41759">
        <w:rPr>
          <w:sz w:val="22"/>
          <w:szCs w:val="22"/>
        </w:rPr>
        <w:br/>
        <w:t>ETAP I</w:t>
      </w:r>
      <w:r w:rsidRPr="00B41759">
        <w:rPr>
          <w:sz w:val="22"/>
          <w:szCs w:val="22"/>
        </w:rPr>
        <w:br/>
        <w:t xml:space="preserve">Podetap I.1 – Pozyskanie materiałów od </w:t>
      </w:r>
      <w:proofErr w:type="spellStart"/>
      <w:r w:rsidRPr="00B41759">
        <w:rPr>
          <w:sz w:val="22"/>
          <w:szCs w:val="22"/>
        </w:rPr>
        <w:t>WGBiR</w:t>
      </w:r>
      <w:proofErr w:type="spellEnd"/>
      <w:r w:rsidRPr="00B41759">
        <w:rPr>
          <w:sz w:val="22"/>
          <w:szCs w:val="22"/>
        </w:rPr>
        <w:t>.</w:t>
      </w:r>
      <w:r w:rsidRPr="00B41759">
        <w:rPr>
          <w:sz w:val="22"/>
          <w:szCs w:val="22"/>
        </w:rPr>
        <w:br/>
        <w:t>Podetap I.2 – Analiza materiałów archiwalnych.</w:t>
      </w:r>
      <w:r w:rsidRPr="00B41759">
        <w:rPr>
          <w:sz w:val="22"/>
          <w:szCs w:val="22"/>
        </w:rPr>
        <w:br/>
        <w:t>Podetap I.3 – Spotkanie z mieszkańcami wsi.</w:t>
      </w:r>
      <w:r w:rsidRPr="00B41759">
        <w:rPr>
          <w:sz w:val="22"/>
          <w:szCs w:val="22"/>
        </w:rPr>
        <w:br/>
        <w:t>Podetap I.4 – Badanie stanów prawnych nieruchomości.</w:t>
      </w:r>
      <w:r w:rsidRPr="00B41759">
        <w:rPr>
          <w:sz w:val="22"/>
          <w:szCs w:val="22"/>
        </w:rPr>
        <w:br/>
        <w:t>Podetap I.5 – Wykonanie uzgodnień branżowych.</w:t>
      </w:r>
      <w:r w:rsidRPr="00B41759">
        <w:rPr>
          <w:sz w:val="22"/>
          <w:szCs w:val="22"/>
        </w:rPr>
        <w:br/>
        <w:t>Podetap I.6 – Przygotowanie informacji o działkach przeznaczonych do gleboznawczej klasyfikacji gruntów. Opracowanie operatu klasyfikacji.</w:t>
      </w:r>
      <w:r w:rsidRPr="00B41759">
        <w:rPr>
          <w:sz w:val="22"/>
          <w:szCs w:val="22"/>
        </w:rPr>
        <w:br/>
        <w:t>Podetap I.7 – Obliczenie współrzędnych punktów granicznych, utworzenie roboczej bazy działek, utw</w:t>
      </w:r>
      <w:r w:rsidRPr="00B41759">
        <w:rPr>
          <w:sz w:val="22"/>
          <w:szCs w:val="22"/>
        </w:rPr>
        <w:t>o</w:t>
      </w:r>
      <w:r w:rsidRPr="00B41759">
        <w:rPr>
          <w:sz w:val="22"/>
          <w:szCs w:val="22"/>
        </w:rPr>
        <w:t>rzenie mapy przeglądowej granic działek do ustaleń.</w:t>
      </w:r>
      <w:r w:rsidRPr="00B41759">
        <w:rPr>
          <w:sz w:val="22"/>
          <w:szCs w:val="22"/>
        </w:rPr>
        <w:br/>
        <w:t>Podetap I.8 – Skompletowanie dokumentacji technicznej. </w:t>
      </w:r>
      <w:r w:rsidRPr="00B41759">
        <w:rPr>
          <w:sz w:val="22"/>
          <w:szCs w:val="22"/>
        </w:rPr>
        <w:br/>
        <w:t>ETAP II</w:t>
      </w:r>
      <w:r w:rsidRPr="00B41759">
        <w:rPr>
          <w:sz w:val="22"/>
          <w:szCs w:val="22"/>
        </w:rPr>
        <w:br/>
        <w:t xml:space="preserve">Podetap II.1 – Wykonanie czynności ustalenia granic dla przypadków, o których mowa w §32 i 33 </w:t>
      </w:r>
      <w:proofErr w:type="spellStart"/>
      <w:r w:rsidRPr="00B41759">
        <w:rPr>
          <w:sz w:val="22"/>
          <w:szCs w:val="22"/>
        </w:rPr>
        <w:t>rozp</w:t>
      </w:r>
      <w:proofErr w:type="spellEnd"/>
      <w:r w:rsidRPr="00B41759">
        <w:rPr>
          <w:sz w:val="22"/>
          <w:szCs w:val="22"/>
        </w:rPr>
        <w:t>. w sprawie ewidencji gruntów i budynków.</w:t>
      </w:r>
      <w:r w:rsidRPr="00B41759">
        <w:rPr>
          <w:sz w:val="22"/>
          <w:szCs w:val="22"/>
        </w:rPr>
        <w:br/>
        <w:t>Podetap II.2 – Uzupełnienie ewidencji o dane dotyczące budynków i lokali.</w:t>
      </w:r>
      <w:r w:rsidRPr="00B41759">
        <w:rPr>
          <w:sz w:val="22"/>
          <w:szCs w:val="22"/>
        </w:rPr>
        <w:br/>
        <w:t>Podetap II.3 – Wykonanie aktualizacji w zakresie użytków gruntowych.</w:t>
      </w:r>
      <w:r w:rsidRPr="00B41759">
        <w:rPr>
          <w:sz w:val="22"/>
          <w:szCs w:val="22"/>
        </w:rPr>
        <w:br/>
        <w:t xml:space="preserve">Podetap II.4 – Utworzenie baz EGIB, BDOT500 w rozumieniu ustawy </w:t>
      </w:r>
      <w:proofErr w:type="spellStart"/>
      <w:r w:rsidRPr="00B41759">
        <w:rPr>
          <w:sz w:val="22"/>
          <w:szCs w:val="22"/>
        </w:rPr>
        <w:t>PGiK</w:t>
      </w:r>
      <w:proofErr w:type="spellEnd"/>
      <w:r w:rsidRPr="00B41759">
        <w:rPr>
          <w:sz w:val="22"/>
          <w:szCs w:val="22"/>
        </w:rPr>
        <w:t>.</w:t>
      </w:r>
      <w:r w:rsidRPr="00B41759">
        <w:rPr>
          <w:sz w:val="22"/>
          <w:szCs w:val="22"/>
        </w:rPr>
        <w:br/>
        <w:t>Podetap II.5 – Kontrola spójności baz.</w:t>
      </w:r>
      <w:r w:rsidRPr="00B41759">
        <w:rPr>
          <w:sz w:val="22"/>
          <w:szCs w:val="22"/>
        </w:rPr>
        <w:br/>
        <w:t>Podetap II.6 – Utworzenie operatu technicznego oraz projektu operatu opisowo-kartograficznego.</w:t>
      </w:r>
      <w:r w:rsidRPr="00B41759">
        <w:rPr>
          <w:sz w:val="22"/>
          <w:szCs w:val="22"/>
        </w:rPr>
        <w:br/>
        <w:t>ETAP III</w:t>
      </w:r>
      <w:r w:rsidRPr="00B41759">
        <w:rPr>
          <w:sz w:val="22"/>
          <w:szCs w:val="22"/>
        </w:rPr>
        <w:br/>
        <w:t>Podetap III.1 – Podanie informacji o terminie i miejscu wyłożenia projektu operatu opisowo-kartograficznego.</w:t>
      </w:r>
      <w:r w:rsidRPr="00B41759">
        <w:rPr>
          <w:sz w:val="22"/>
          <w:szCs w:val="22"/>
        </w:rPr>
        <w:br/>
        <w:t>Podetap III.2 – Wyłożenie projektu operatu opisowo-kartograficznego.</w:t>
      </w:r>
      <w:r w:rsidRPr="00B41759">
        <w:rPr>
          <w:sz w:val="22"/>
          <w:szCs w:val="22"/>
        </w:rPr>
        <w:br/>
        <w:t xml:space="preserve">Podetap III.3 – Aktualizacja baz </w:t>
      </w:r>
      <w:proofErr w:type="spellStart"/>
      <w:r w:rsidRPr="00B41759">
        <w:rPr>
          <w:sz w:val="22"/>
          <w:szCs w:val="22"/>
        </w:rPr>
        <w:t>EGiB</w:t>
      </w:r>
      <w:proofErr w:type="spellEnd"/>
      <w:r w:rsidRPr="00B41759">
        <w:rPr>
          <w:sz w:val="22"/>
          <w:szCs w:val="22"/>
        </w:rPr>
        <w:t>, BDOT500 oraz GESUT.</w:t>
      </w:r>
    </w:p>
    <w:p w:rsidR="00193DF9" w:rsidRPr="00E05A62" w:rsidRDefault="00193DF9" w:rsidP="00271A87">
      <w:pPr>
        <w:pStyle w:val="Tekstpodstawowy"/>
        <w:spacing w:line="251" w:lineRule="exact"/>
        <w:ind w:firstLine="720"/>
        <w:rPr>
          <w:sz w:val="22"/>
          <w:szCs w:val="22"/>
        </w:rPr>
      </w:pPr>
    </w:p>
    <w:p w:rsidR="00A145B9" w:rsidRDefault="00193DF9" w:rsidP="00193DF9">
      <w:pPr>
        <w:pStyle w:val="Tekstpodstawowy"/>
        <w:spacing w:before="1"/>
        <w:ind w:firstLine="720"/>
        <w:rPr>
          <w:b/>
          <w:sz w:val="22"/>
          <w:szCs w:val="22"/>
        </w:rPr>
      </w:pPr>
      <w:r>
        <w:rPr>
          <w:sz w:val="22"/>
          <w:szCs w:val="22"/>
        </w:rPr>
        <w:t>T</w:t>
      </w:r>
      <w:r w:rsidRPr="00D31C22">
        <w:rPr>
          <w:sz w:val="22"/>
          <w:szCs w:val="22"/>
        </w:rPr>
        <w:t>ermin</w:t>
      </w:r>
      <w:r>
        <w:rPr>
          <w:sz w:val="22"/>
          <w:szCs w:val="22"/>
        </w:rPr>
        <w:t xml:space="preserve">y wykonywania poszczególnych </w:t>
      </w:r>
      <w:r w:rsidRPr="00D31C22">
        <w:rPr>
          <w:sz w:val="22"/>
          <w:szCs w:val="22"/>
        </w:rPr>
        <w:t xml:space="preserve">zadań, terminy wykonania prac w ramach modernizacji </w:t>
      </w:r>
      <w:r w:rsidRPr="00992A43">
        <w:rPr>
          <w:i/>
          <w:sz w:val="22"/>
          <w:szCs w:val="22"/>
        </w:rPr>
        <w:t xml:space="preserve">piszący warunki </w:t>
      </w:r>
      <w:r w:rsidRPr="00271A87">
        <w:rPr>
          <w:i/>
          <w:sz w:val="22"/>
          <w:szCs w:val="22"/>
        </w:rPr>
        <w:t>techniczne</w:t>
      </w:r>
      <w:r>
        <w:rPr>
          <w:sz w:val="22"/>
          <w:szCs w:val="22"/>
        </w:rPr>
        <w:t xml:space="preserve"> </w:t>
      </w:r>
      <w:r>
        <w:rPr>
          <w:b/>
          <w:sz w:val="22"/>
          <w:szCs w:val="22"/>
        </w:rPr>
        <w:t>uzgodni podczas spotkań roboczych w powiecie piotrkowskim.</w:t>
      </w:r>
    </w:p>
    <w:p w:rsidR="002C6840" w:rsidRDefault="002C6840" w:rsidP="00193DF9">
      <w:pPr>
        <w:pStyle w:val="Tekstpodstawowy"/>
        <w:spacing w:before="1"/>
        <w:ind w:firstLine="720"/>
        <w:rPr>
          <w:b/>
          <w:sz w:val="22"/>
          <w:szCs w:val="22"/>
        </w:rPr>
      </w:pPr>
    </w:p>
    <w:p w:rsidR="00193DF9" w:rsidRDefault="00193DF9" w:rsidP="00193DF9">
      <w:pPr>
        <w:pStyle w:val="Tekstpodstawowy"/>
        <w:spacing w:line="251" w:lineRule="exact"/>
        <w:ind w:firstLine="720"/>
        <w:rPr>
          <w:sz w:val="22"/>
          <w:szCs w:val="22"/>
        </w:rPr>
      </w:pPr>
      <w:r>
        <w:rPr>
          <w:sz w:val="22"/>
          <w:szCs w:val="22"/>
        </w:rPr>
        <w:t xml:space="preserve">Planowany termin uzyskania uzgodnionego Projektu Modernizacji to </w:t>
      </w:r>
      <w:r w:rsidR="00F9598C">
        <w:rPr>
          <w:sz w:val="22"/>
          <w:szCs w:val="22"/>
        </w:rPr>
        <w:t>koniec maja 2026 r.</w:t>
      </w:r>
    </w:p>
    <w:p w:rsidR="00193DF9" w:rsidRDefault="00193DF9" w:rsidP="00193DF9">
      <w:pPr>
        <w:pStyle w:val="Tekstpodstawowy"/>
        <w:spacing w:line="251" w:lineRule="exact"/>
        <w:ind w:firstLine="720"/>
        <w:rPr>
          <w:b/>
          <w:sz w:val="22"/>
          <w:szCs w:val="22"/>
        </w:rPr>
      </w:pPr>
    </w:p>
    <w:p w:rsidR="00193DF9" w:rsidRDefault="00193DF9">
      <w:pPr>
        <w:pStyle w:val="Tekstpodstawowy"/>
        <w:spacing w:before="1"/>
        <w:rPr>
          <w:b/>
        </w:rPr>
      </w:pPr>
    </w:p>
    <w:p w:rsidR="00BF141F" w:rsidRDefault="00BF141F" w:rsidP="00BF141F">
      <w:pPr>
        <w:pStyle w:val="Akapitzlist"/>
        <w:numPr>
          <w:ilvl w:val="0"/>
          <w:numId w:val="29"/>
        </w:numPr>
        <w:tabs>
          <w:tab w:val="left" w:pos="1711"/>
        </w:tabs>
        <w:autoSpaceDE w:val="0"/>
        <w:autoSpaceDN w:val="0"/>
        <w:spacing w:before="72"/>
        <w:ind w:right="137"/>
        <w:rPr>
          <w:b/>
          <w:u w:val="single"/>
        </w:rPr>
      </w:pPr>
      <w:r>
        <w:rPr>
          <w:b/>
          <w:u w:val="single"/>
        </w:rPr>
        <w:t xml:space="preserve">Zadanie </w:t>
      </w:r>
      <w:r w:rsidR="0056664D">
        <w:rPr>
          <w:b/>
          <w:u w:val="single"/>
        </w:rPr>
        <w:t>6</w:t>
      </w:r>
      <w:r>
        <w:rPr>
          <w:b/>
          <w:u w:val="single"/>
        </w:rPr>
        <w:t xml:space="preserve"> - </w:t>
      </w:r>
      <w:r w:rsidRPr="00A145B9">
        <w:rPr>
          <w:b/>
          <w:u w:val="single"/>
        </w:rPr>
        <w:t xml:space="preserve">Powiat </w:t>
      </w:r>
      <w:r>
        <w:rPr>
          <w:b/>
          <w:u w:val="single"/>
        </w:rPr>
        <w:t>poddębicki</w:t>
      </w:r>
    </w:p>
    <w:p w:rsidR="00BF141F" w:rsidRDefault="00BF141F" w:rsidP="00BF141F">
      <w:pPr>
        <w:pStyle w:val="Akapitzlist"/>
        <w:tabs>
          <w:tab w:val="left" w:pos="1711"/>
        </w:tabs>
        <w:autoSpaceDE w:val="0"/>
        <w:autoSpaceDN w:val="0"/>
        <w:spacing w:before="72"/>
        <w:ind w:left="2520" w:right="137" w:firstLine="0"/>
        <w:rPr>
          <w:b/>
          <w:u w:val="single"/>
        </w:rPr>
      </w:pPr>
    </w:p>
    <w:p w:rsidR="00BF141F" w:rsidRDefault="00BF141F" w:rsidP="00BF141F">
      <w:pPr>
        <w:pStyle w:val="Tekstpodstawowy"/>
        <w:spacing w:before="1"/>
        <w:ind w:firstLine="720"/>
        <w:rPr>
          <w:sz w:val="22"/>
          <w:szCs w:val="22"/>
        </w:rPr>
      </w:pPr>
      <w:r w:rsidRPr="002525AD">
        <w:rPr>
          <w:sz w:val="22"/>
          <w:szCs w:val="22"/>
        </w:rPr>
        <w:t xml:space="preserve">Opracowanie </w:t>
      </w:r>
      <w:r w:rsidRPr="002525AD">
        <w:rPr>
          <w:b/>
          <w:sz w:val="22"/>
          <w:szCs w:val="22"/>
        </w:rPr>
        <w:t>warunków technicznych na dostawę Baz</w:t>
      </w:r>
      <w:r w:rsidRPr="002525AD">
        <w:rPr>
          <w:spacing w:val="-7"/>
          <w:sz w:val="22"/>
          <w:szCs w:val="22"/>
        </w:rPr>
        <w:t xml:space="preserve"> </w:t>
      </w:r>
      <w:r w:rsidRPr="002525AD">
        <w:rPr>
          <w:rStyle w:val="Pogrubienie"/>
          <w:sz w:val="22"/>
          <w:szCs w:val="22"/>
          <w:shd w:val="clear" w:color="auto" w:fill="FFFFFF"/>
        </w:rPr>
        <w:t xml:space="preserve">EGIB </w:t>
      </w:r>
      <w:r w:rsidRPr="002525AD">
        <w:rPr>
          <w:sz w:val="22"/>
          <w:szCs w:val="22"/>
        </w:rPr>
        <w:t xml:space="preserve">i zasilenie tymi bazami systemu infrastruktury informacji przestrzennej, z jednoczesnym opracowaniem </w:t>
      </w:r>
      <w:r w:rsidRPr="002525AD">
        <w:rPr>
          <w:rStyle w:val="Pogrubienie"/>
          <w:sz w:val="22"/>
          <w:szCs w:val="22"/>
          <w:shd w:val="clear" w:color="auto" w:fill="FFFFFF"/>
        </w:rPr>
        <w:t xml:space="preserve">warunków technicznych na Weryfikację baz EGIB </w:t>
      </w:r>
      <w:r w:rsidRPr="002525AD">
        <w:rPr>
          <w:sz w:val="22"/>
          <w:szCs w:val="22"/>
        </w:rPr>
        <w:t>dla powiatu</w:t>
      </w:r>
      <w:r>
        <w:rPr>
          <w:sz w:val="22"/>
          <w:szCs w:val="22"/>
        </w:rPr>
        <w:t xml:space="preserve"> poddębickiego dla:</w:t>
      </w:r>
    </w:p>
    <w:p w:rsidR="00BF141F" w:rsidRPr="00BF141F" w:rsidRDefault="00BF141F" w:rsidP="00BF141F">
      <w:pPr>
        <w:pStyle w:val="Tekstpodstawowy"/>
        <w:spacing w:before="1"/>
        <w:ind w:firstLine="720"/>
        <w:rPr>
          <w:sz w:val="22"/>
          <w:szCs w:val="22"/>
        </w:rPr>
      </w:pPr>
      <w:r w:rsidRPr="00BF141F">
        <w:rPr>
          <w:b/>
          <w:sz w:val="22"/>
          <w:szCs w:val="22"/>
        </w:rPr>
        <w:t>a. gmina Pęczniew</w:t>
      </w:r>
      <w:r w:rsidRPr="00BF141F">
        <w:rPr>
          <w:sz w:val="22"/>
          <w:szCs w:val="22"/>
        </w:rPr>
        <w:t xml:space="preserve"> - obręby: </w:t>
      </w:r>
    </w:p>
    <w:p w:rsidR="00BF141F" w:rsidRPr="00BF141F" w:rsidRDefault="00BF141F" w:rsidP="00BF141F">
      <w:pPr>
        <w:pStyle w:val="Tekstpodstawowy"/>
        <w:spacing w:before="1"/>
        <w:ind w:firstLine="720"/>
        <w:rPr>
          <w:sz w:val="22"/>
          <w:szCs w:val="22"/>
        </w:rPr>
      </w:pPr>
      <w:r w:rsidRPr="00BF141F">
        <w:rPr>
          <w:sz w:val="22"/>
          <w:szCs w:val="22"/>
        </w:rPr>
        <w:t xml:space="preserve">- Ferdynandów 101102_2.0007 </w:t>
      </w:r>
    </w:p>
    <w:p w:rsidR="00BF141F" w:rsidRPr="00BF141F" w:rsidRDefault="00BF141F" w:rsidP="00BF141F">
      <w:pPr>
        <w:pStyle w:val="Tekstpodstawowy"/>
        <w:spacing w:before="1"/>
        <w:ind w:firstLine="720"/>
        <w:rPr>
          <w:sz w:val="22"/>
          <w:szCs w:val="22"/>
        </w:rPr>
      </w:pPr>
      <w:r w:rsidRPr="00BF141F">
        <w:rPr>
          <w:sz w:val="22"/>
          <w:szCs w:val="22"/>
        </w:rPr>
        <w:t>- Lubola 101102_2.0012</w:t>
      </w:r>
    </w:p>
    <w:p w:rsidR="00BF141F" w:rsidRPr="00BF141F" w:rsidRDefault="00BF141F" w:rsidP="00BF141F">
      <w:pPr>
        <w:pStyle w:val="Tekstpodstawowy"/>
        <w:spacing w:before="1"/>
        <w:ind w:firstLine="720"/>
        <w:rPr>
          <w:sz w:val="22"/>
          <w:szCs w:val="22"/>
        </w:rPr>
      </w:pPr>
      <w:r w:rsidRPr="00BF141F">
        <w:rPr>
          <w:sz w:val="22"/>
          <w:szCs w:val="22"/>
        </w:rPr>
        <w:t xml:space="preserve">- Osowiec 101102_2.0014 </w:t>
      </w:r>
    </w:p>
    <w:p w:rsidR="00BF141F" w:rsidRPr="00BF141F" w:rsidRDefault="00BF141F" w:rsidP="00BF141F">
      <w:pPr>
        <w:pStyle w:val="Tekstpodstawowy"/>
        <w:spacing w:before="1"/>
        <w:ind w:firstLine="720"/>
        <w:rPr>
          <w:sz w:val="22"/>
          <w:szCs w:val="22"/>
        </w:rPr>
      </w:pPr>
      <w:r w:rsidRPr="00BF141F">
        <w:rPr>
          <w:sz w:val="22"/>
          <w:szCs w:val="22"/>
        </w:rPr>
        <w:lastRenderedPageBreak/>
        <w:t xml:space="preserve">- Przywidz 101102_2.0017 </w:t>
      </w:r>
    </w:p>
    <w:p w:rsidR="00BF141F" w:rsidRPr="00BF141F" w:rsidRDefault="00BF141F" w:rsidP="00BF141F">
      <w:pPr>
        <w:pStyle w:val="Tekstpodstawowy"/>
        <w:spacing w:before="1"/>
        <w:ind w:firstLine="720"/>
        <w:rPr>
          <w:sz w:val="22"/>
          <w:szCs w:val="22"/>
        </w:rPr>
      </w:pPr>
      <w:r w:rsidRPr="00BF141F">
        <w:rPr>
          <w:sz w:val="22"/>
          <w:szCs w:val="22"/>
        </w:rPr>
        <w:t xml:space="preserve">- Rudniki 101102_2.0018 </w:t>
      </w:r>
    </w:p>
    <w:p w:rsidR="00BF141F" w:rsidRPr="00BF141F" w:rsidRDefault="00BF141F" w:rsidP="00BF141F">
      <w:pPr>
        <w:pStyle w:val="Tekstpodstawowy"/>
        <w:spacing w:before="1"/>
        <w:ind w:firstLine="720"/>
        <w:rPr>
          <w:sz w:val="22"/>
          <w:szCs w:val="22"/>
        </w:rPr>
      </w:pPr>
      <w:r w:rsidRPr="00BF141F">
        <w:rPr>
          <w:b/>
          <w:sz w:val="22"/>
          <w:szCs w:val="22"/>
        </w:rPr>
        <w:t>b. gmina Poddębice</w:t>
      </w:r>
      <w:r w:rsidRPr="00BF141F">
        <w:rPr>
          <w:sz w:val="22"/>
          <w:szCs w:val="22"/>
        </w:rPr>
        <w:t xml:space="preserve"> - obręby: </w:t>
      </w:r>
    </w:p>
    <w:p w:rsidR="00BF141F" w:rsidRPr="00BF141F" w:rsidRDefault="00BF141F" w:rsidP="00BF141F">
      <w:pPr>
        <w:pStyle w:val="Tekstpodstawowy"/>
        <w:spacing w:before="1"/>
        <w:ind w:firstLine="720"/>
        <w:rPr>
          <w:sz w:val="22"/>
          <w:szCs w:val="22"/>
        </w:rPr>
      </w:pPr>
      <w:r w:rsidRPr="00BF141F">
        <w:rPr>
          <w:sz w:val="22"/>
          <w:szCs w:val="22"/>
        </w:rPr>
        <w:t xml:space="preserve">- Gibaszew 101103_5.0011 </w:t>
      </w:r>
    </w:p>
    <w:p w:rsidR="00BF141F" w:rsidRPr="00BF141F" w:rsidRDefault="00BF141F" w:rsidP="00BF141F">
      <w:pPr>
        <w:pStyle w:val="Tekstpodstawowy"/>
        <w:spacing w:before="1"/>
        <w:ind w:firstLine="720"/>
        <w:rPr>
          <w:sz w:val="22"/>
          <w:szCs w:val="22"/>
        </w:rPr>
      </w:pPr>
      <w:r w:rsidRPr="00BF141F">
        <w:rPr>
          <w:sz w:val="22"/>
          <w:szCs w:val="22"/>
        </w:rPr>
        <w:t>- Leśnik 101103_5.0024</w:t>
      </w:r>
    </w:p>
    <w:p w:rsidR="00BF141F" w:rsidRPr="00BF141F" w:rsidRDefault="00BF141F" w:rsidP="00BF141F">
      <w:pPr>
        <w:pStyle w:val="Tekstpodstawowy"/>
        <w:spacing w:before="1"/>
        <w:ind w:firstLine="720"/>
        <w:rPr>
          <w:sz w:val="22"/>
          <w:szCs w:val="22"/>
        </w:rPr>
      </w:pPr>
      <w:r w:rsidRPr="00BF141F">
        <w:rPr>
          <w:sz w:val="22"/>
          <w:szCs w:val="22"/>
        </w:rPr>
        <w:t xml:space="preserve">- Lubiszewice 101103_5.0027 </w:t>
      </w:r>
    </w:p>
    <w:p w:rsidR="00BF141F" w:rsidRPr="00BF141F" w:rsidRDefault="00BF141F" w:rsidP="00BF141F">
      <w:pPr>
        <w:pStyle w:val="Tekstpodstawowy"/>
        <w:spacing w:before="1"/>
        <w:ind w:firstLine="720"/>
        <w:rPr>
          <w:sz w:val="22"/>
          <w:szCs w:val="22"/>
        </w:rPr>
      </w:pPr>
      <w:r w:rsidRPr="00BF141F">
        <w:rPr>
          <w:b/>
          <w:sz w:val="22"/>
          <w:szCs w:val="22"/>
        </w:rPr>
        <w:t>c. gmina Uniejów</w:t>
      </w:r>
      <w:r w:rsidRPr="00BF141F">
        <w:rPr>
          <w:sz w:val="22"/>
          <w:szCs w:val="22"/>
        </w:rPr>
        <w:t xml:space="preserve"> - obręby: </w:t>
      </w:r>
    </w:p>
    <w:p w:rsidR="00BF141F" w:rsidRPr="00BF141F" w:rsidRDefault="00BF141F" w:rsidP="00BF141F">
      <w:pPr>
        <w:pStyle w:val="Tekstpodstawowy"/>
        <w:spacing w:before="1"/>
        <w:ind w:firstLine="720"/>
        <w:rPr>
          <w:sz w:val="22"/>
          <w:szCs w:val="22"/>
        </w:rPr>
      </w:pPr>
      <w:r w:rsidRPr="00BF141F">
        <w:rPr>
          <w:sz w:val="22"/>
          <w:szCs w:val="22"/>
        </w:rPr>
        <w:t xml:space="preserve">- Brzozówka 101104_5.0002 </w:t>
      </w:r>
    </w:p>
    <w:p w:rsidR="00BF141F" w:rsidRPr="00BF141F" w:rsidRDefault="00BF141F" w:rsidP="00BF141F">
      <w:pPr>
        <w:pStyle w:val="Tekstpodstawowy"/>
        <w:spacing w:before="1"/>
        <w:ind w:firstLine="720"/>
        <w:rPr>
          <w:sz w:val="22"/>
          <w:szCs w:val="22"/>
        </w:rPr>
      </w:pPr>
      <w:r w:rsidRPr="00BF141F">
        <w:rPr>
          <w:sz w:val="22"/>
          <w:szCs w:val="22"/>
        </w:rPr>
        <w:t xml:space="preserve">- Czepów 101104_5.0005 </w:t>
      </w:r>
    </w:p>
    <w:p w:rsidR="00BF141F" w:rsidRDefault="00BF141F" w:rsidP="00BF141F">
      <w:pPr>
        <w:pStyle w:val="Tekstpodstawowy"/>
        <w:spacing w:before="1"/>
        <w:ind w:firstLine="720"/>
        <w:rPr>
          <w:sz w:val="22"/>
          <w:szCs w:val="22"/>
        </w:rPr>
      </w:pPr>
      <w:r w:rsidRPr="00BF141F">
        <w:rPr>
          <w:sz w:val="22"/>
          <w:szCs w:val="22"/>
        </w:rPr>
        <w:t>- Wilamów 101104_5.0028</w:t>
      </w:r>
    </w:p>
    <w:p w:rsidR="00BF141F" w:rsidRDefault="00BF141F" w:rsidP="00BF141F">
      <w:pPr>
        <w:pStyle w:val="Tekstpodstawowy"/>
        <w:spacing w:before="1"/>
        <w:ind w:firstLine="720"/>
        <w:rPr>
          <w:sz w:val="22"/>
          <w:szCs w:val="22"/>
        </w:rPr>
      </w:pPr>
    </w:p>
    <w:p w:rsidR="009B3530" w:rsidRPr="009B3530" w:rsidRDefault="009B3530" w:rsidP="009B3530">
      <w:pPr>
        <w:pStyle w:val="Tekstpodstawowy"/>
        <w:spacing w:before="1"/>
        <w:ind w:firstLine="720"/>
        <w:rPr>
          <w:sz w:val="22"/>
          <w:szCs w:val="22"/>
        </w:rPr>
      </w:pPr>
      <w:r w:rsidRPr="009B3530">
        <w:rPr>
          <w:sz w:val="22"/>
          <w:szCs w:val="22"/>
        </w:rPr>
        <w:t>Podział na podzadania realizacji prac modernizacyjnych:</w:t>
      </w:r>
    </w:p>
    <w:p w:rsidR="009B3530" w:rsidRPr="009B3530" w:rsidRDefault="009B3530" w:rsidP="009B3530">
      <w:pPr>
        <w:pStyle w:val="Tekstpodstawowy"/>
        <w:spacing w:before="1"/>
        <w:ind w:firstLine="720"/>
        <w:rPr>
          <w:sz w:val="22"/>
          <w:szCs w:val="22"/>
          <w:u w:val="single"/>
        </w:rPr>
      </w:pPr>
      <w:r w:rsidRPr="009B3530">
        <w:rPr>
          <w:sz w:val="22"/>
          <w:szCs w:val="22"/>
          <w:u w:val="single"/>
        </w:rPr>
        <w:t>Podzadanie I (5 obrębów):</w:t>
      </w:r>
    </w:p>
    <w:p w:rsidR="009B3530" w:rsidRPr="009B3530" w:rsidRDefault="009B3530" w:rsidP="009B3530">
      <w:pPr>
        <w:pStyle w:val="Tekstpodstawowy"/>
        <w:spacing w:before="1"/>
        <w:ind w:firstLine="720"/>
        <w:rPr>
          <w:sz w:val="22"/>
          <w:szCs w:val="22"/>
        </w:rPr>
      </w:pPr>
      <w:r w:rsidRPr="009B3530">
        <w:rPr>
          <w:b/>
          <w:sz w:val="22"/>
          <w:szCs w:val="22"/>
        </w:rPr>
        <w:t>gmina Pęczniew</w:t>
      </w:r>
      <w:r w:rsidRPr="009B3530">
        <w:rPr>
          <w:sz w:val="22"/>
          <w:szCs w:val="22"/>
        </w:rPr>
        <w:t xml:space="preserve"> - obręby: </w:t>
      </w:r>
    </w:p>
    <w:p w:rsidR="009B3530" w:rsidRPr="009B3530" w:rsidRDefault="009B3530" w:rsidP="009B3530">
      <w:pPr>
        <w:pStyle w:val="Tekstpodstawowy"/>
        <w:spacing w:before="1"/>
        <w:ind w:firstLine="720"/>
        <w:rPr>
          <w:sz w:val="22"/>
          <w:szCs w:val="22"/>
        </w:rPr>
      </w:pPr>
      <w:r w:rsidRPr="009B3530">
        <w:rPr>
          <w:sz w:val="22"/>
          <w:szCs w:val="22"/>
        </w:rPr>
        <w:t xml:space="preserve">- Ferdynandów 101102_2.0007 </w:t>
      </w:r>
    </w:p>
    <w:p w:rsidR="009B3530" w:rsidRPr="009B3530" w:rsidRDefault="009B3530" w:rsidP="009B3530">
      <w:pPr>
        <w:pStyle w:val="Tekstpodstawowy"/>
        <w:spacing w:before="1"/>
        <w:ind w:firstLine="720"/>
        <w:rPr>
          <w:sz w:val="22"/>
          <w:szCs w:val="22"/>
        </w:rPr>
      </w:pPr>
      <w:r w:rsidRPr="009B3530">
        <w:rPr>
          <w:sz w:val="22"/>
          <w:szCs w:val="22"/>
        </w:rPr>
        <w:t>- Lubola 101102_2.0012</w:t>
      </w:r>
    </w:p>
    <w:p w:rsidR="009B3530" w:rsidRPr="009B3530" w:rsidRDefault="009B3530" w:rsidP="009B3530">
      <w:pPr>
        <w:pStyle w:val="Tekstpodstawowy"/>
        <w:spacing w:before="1"/>
        <w:ind w:firstLine="720"/>
        <w:rPr>
          <w:sz w:val="22"/>
          <w:szCs w:val="22"/>
        </w:rPr>
      </w:pPr>
      <w:r w:rsidRPr="009B3530">
        <w:rPr>
          <w:sz w:val="22"/>
          <w:szCs w:val="22"/>
        </w:rPr>
        <w:t xml:space="preserve">- Osowiec 101102_2.0014 </w:t>
      </w:r>
    </w:p>
    <w:p w:rsidR="009B3530" w:rsidRPr="009B3530" w:rsidRDefault="009B3530" w:rsidP="009B3530">
      <w:pPr>
        <w:pStyle w:val="Tekstpodstawowy"/>
        <w:spacing w:before="1"/>
        <w:ind w:firstLine="720"/>
        <w:rPr>
          <w:sz w:val="22"/>
          <w:szCs w:val="22"/>
        </w:rPr>
      </w:pPr>
      <w:r w:rsidRPr="009B3530">
        <w:rPr>
          <w:sz w:val="22"/>
          <w:szCs w:val="22"/>
        </w:rPr>
        <w:t xml:space="preserve">- Przywidz 101102_2.0017 </w:t>
      </w:r>
    </w:p>
    <w:p w:rsidR="009B3530" w:rsidRPr="009B3530" w:rsidRDefault="009B3530" w:rsidP="009B3530">
      <w:pPr>
        <w:pStyle w:val="Tekstpodstawowy"/>
        <w:spacing w:before="1"/>
        <w:ind w:firstLine="720"/>
        <w:rPr>
          <w:sz w:val="22"/>
          <w:szCs w:val="22"/>
        </w:rPr>
      </w:pPr>
      <w:r w:rsidRPr="009B3530">
        <w:rPr>
          <w:sz w:val="22"/>
          <w:szCs w:val="22"/>
        </w:rPr>
        <w:t xml:space="preserve">- Rudniki 101102_2.0018 </w:t>
      </w:r>
    </w:p>
    <w:p w:rsidR="009B3530" w:rsidRPr="009B3530" w:rsidRDefault="009B3530" w:rsidP="009B3530">
      <w:pPr>
        <w:pStyle w:val="Tekstpodstawowy"/>
        <w:spacing w:before="1"/>
        <w:ind w:firstLine="720"/>
        <w:rPr>
          <w:sz w:val="22"/>
          <w:szCs w:val="22"/>
        </w:rPr>
      </w:pPr>
    </w:p>
    <w:p w:rsidR="009B3530" w:rsidRPr="009B3530" w:rsidRDefault="009B3530" w:rsidP="009B3530">
      <w:pPr>
        <w:pStyle w:val="Tekstpodstawowy"/>
        <w:spacing w:before="1"/>
        <w:ind w:firstLine="720"/>
        <w:rPr>
          <w:sz w:val="22"/>
          <w:szCs w:val="22"/>
          <w:u w:val="single"/>
        </w:rPr>
      </w:pPr>
      <w:r w:rsidRPr="009B3530">
        <w:rPr>
          <w:sz w:val="22"/>
          <w:szCs w:val="22"/>
          <w:u w:val="single"/>
        </w:rPr>
        <w:t>Podzadanie II (6 obrębów):</w:t>
      </w:r>
    </w:p>
    <w:p w:rsidR="009B3530" w:rsidRPr="009B3530" w:rsidRDefault="009B3530" w:rsidP="009B3530">
      <w:pPr>
        <w:pStyle w:val="Tekstpodstawowy"/>
        <w:spacing w:before="1"/>
        <w:ind w:firstLine="720"/>
        <w:rPr>
          <w:sz w:val="22"/>
          <w:szCs w:val="22"/>
        </w:rPr>
      </w:pPr>
      <w:r w:rsidRPr="009B3530">
        <w:rPr>
          <w:b/>
          <w:sz w:val="22"/>
          <w:szCs w:val="22"/>
        </w:rPr>
        <w:t>gmina Poddębice</w:t>
      </w:r>
      <w:r w:rsidRPr="009B3530">
        <w:rPr>
          <w:sz w:val="22"/>
          <w:szCs w:val="22"/>
        </w:rPr>
        <w:t xml:space="preserve"> - obręby: </w:t>
      </w:r>
    </w:p>
    <w:p w:rsidR="009B3530" w:rsidRPr="009B3530" w:rsidRDefault="009B3530" w:rsidP="009B3530">
      <w:pPr>
        <w:pStyle w:val="Tekstpodstawowy"/>
        <w:spacing w:before="1"/>
        <w:ind w:firstLine="720"/>
        <w:rPr>
          <w:sz w:val="22"/>
          <w:szCs w:val="22"/>
        </w:rPr>
      </w:pPr>
      <w:r w:rsidRPr="009B3530">
        <w:rPr>
          <w:sz w:val="22"/>
          <w:szCs w:val="22"/>
        </w:rPr>
        <w:t xml:space="preserve">- Gibaszew 101103_5.0011 </w:t>
      </w:r>
    </w:p>
    <w:p w:rsidR="009B3530" w:rsidRPr="009B3530" w:rsidRDefault="009B3530" w:rsidP="009B3530">
      <w:pPr>
        <w:pStyle w:val="Tekstpodstawowy"/>
        <w:spacing w:before="1"/>
        <w:ind w:firstLine="720"/>
        <w:rPr>
          <w:sz w:val="22"/>
          <w:szCs w:val="22"/>
        </w:rPr>
      </w:pPr>
      <w:r w:rsidRPr="009B3530">
        <w:rPr>
          <w:sz w:val="22"/>
          <w:szCs w:val="22"/>
        </w:rPr>
        <w:t>- Leśnik 101103_5.0024</w:t>
      </w:r>
    </w:p>
    <w:p w:rsidR="009B3530" w:rsidRPr="009B3530" w:rsidRDefault="009B3530" w:rsidP="009B3530">
      <w:pPr>
        <w:pStyle w:val="Tekstpodstawowy"/>
        <w:spacing w:before="1"/>
        <w:ind w:firstLine="720"/>
        <w:rPr>
          <w:sz w:val="22"/>
          <w:szCs w:val="22"/>
        </w:rPr>
      </w:pPr>
      <w:r w:rsidRPr="009B3530">
        <w:rPr>
          <w:sz w:val="22"/>
          <w:szCs w:val="22"/>
        </w:rPr>
        <w:t xml:space="preserve">- Lubiszewice 101103_5.0027 </w:t>
      </w:r>
    </w:p>
    <w:p w:rsidR="009B3530" w:rsidRPr="009B3530" w:rsidRDefault="009B3530" w:rsidP="009B3530">
      <w:pPr>
        <w:pStyle w:val="Tekstpodstawowy"/>
        <w:spacing w:before="1"/>
        <w:ind w:firstLine="720"/>
        <w:rPr>
          <w:sz w:val="22"/>
          <w:szCs w:val="22"/>
        </w:rPr>
      </w:pPr>
      <w:r w:rsidRPr="009B3530">
        <w:rPr>
          <w:b/>
          <w:sz w:val="22"/>
          <w:szCs w:val="22"/>
        </w:rPr>
        <w:t>gmina Uniejów</w:t>
      </w:r>
      <w:r w:rsidRPr="009B3530">
        <w:rPr>
          <w:sz w:val="22"/>
          <w:szCs w:val="22"/>
        </w:rPr>
        <w:t xml:space="preserve"> - obręby: </w:t>
      </w:r>
    </w:p>
    <w:p w:rsidR="009B3530" w:rsidRPr="009B3530" w:rsidRDefault="009B3530" w:rsidP="009B3530">
      <w:pPr>
        <w:pStyle w:val="Tekstpodstawowy"/>
        <w:spacing w:before="1"/>
        <w:ind w:firstLine="720"/>
        <w:rPr>
          <w:sz w:val="22"/>
          <w:szCs w:val="22"/>
        </w:rPr>
      </w:pPr>
      <w:r w:rsidRPr="009B3530">
        <w:rPr>
          <w:sz w:val="22"/>
          <w:szCs w:val="22"/>
        </w:rPr>
        <w:t xml:space="preserve">- Brzozówka 101104_5.0002 </w:t>
      </w:r>
    </w:p>
    <w:p w:rsidR="009B3530" w:rsidRPr="009B3530" w:rsidRDefault="009B3530" w:rsidP="009B3530">
      <w:pPr>
        <w:pStyle w:val="Tekstpodstawowy"/>
        <w:spacing w:before="1"/>
        <w:ind w:firstLine="720"/>
        <w:rPr>
          <w:sz w:val="22"/>
          <w:szCs w:val="22"/>
        </w:rPr>
      </w:pPr>
      <w:r w:rsidRPr="009B3530">
        <w:rPr>
          <w:sz w:val="22"/>
          <w:szCs w:val="22"/>
        </w:rPr>
        <w:t xml:space="preserve">- Czepów 101104_5.0005 </w:t>
      </w:r>
    </w:p>
    <w:p w:rsidR="009B3530" w:rsidRPr="009B3530" w:rsidRDefault="009B3530" w:rsidP="009B3530">
      <w:pPr>
        <w:pStyle w:val="Tekstpodstawowy"/>
        <w:spacing w:before="1"/>
        <w:ind w:firstLine="720"/>
        <w:rPr>
          <w:sz w:val="22"/>
          <w:szCs w:val="22"/>
        </w:rPr>
      </w:pPr>
      <w:r w:rsidRPr="009B3530">
        <w:rPr>
          <w:sz w:val="22"/>
          <w:szCs w:val="22"/>
        </w:rPr>
        <w:t>- Wilamów 101104_5.0028</w:t>
      </w:r>
    </w:p>
    <w:p w:rsidR="009B3530" w:rsidRPr="009B3530" w:rsidRDefault="009B3530" w:rsidP="009B3530">
      <w:pPr>
        <w:pStyle w:val="Tekstpodstawowy"/>
        <w:spacing w:before="1"/>
        <w:ind w:firstLine="720"/>
        <w:rPr>
          <w:sz w:val="22"/>
          <w:szCs w:val="22"/>
        </w:rPr>
      </w:pPr>
    </w:p>
    <w:p w:rsidR="009B3530" w:rsidRPr="009B3530" w:rsidRDefault="009B3530" w:rsidP="009B3530">
      <w:pPr>
        <w:tabs>
          <w:tab w:val="left" w:pos="1711"/>
        </w:tabs>
        <w:autoSpaceDE w:val="0"/>
        <w:autoSpaceDN w:val="0"/>
        <w:spacing w:before="72"/>
        <w:ind w:right="137"/>
        <w:rPr>
          <w:b/>
        </w:rPr>
      </w:pPr>
      <w:r w:rsidRPr="009B3530">
        <w:rPr>
          <w:b/>
        </w:rPr>
        <w:t>Terminy wykonywania poszczególnych podzadań -  powiat poddębicki</w:t>
      </w:r>
    </w:p>
    <w:p w:rsidR="009B3530" w:rsidRPr="009B3530" w:rsidRDefault="009B3530" w:rsidP="009B3530">
      <w:pPr>
        <w:tabs>
          <w:tab w:val="left" w:pos="1711"/>
        </w:tabs>
        <w:autoSpaceDE w:val="0"/>
        <w:autoSpaceDN w:val="0"/>
        <w:spacing w:before="72"/>
        <w:ind w:right="137"/>
      </w:pPr>
      <w:r w:rsidRPr="009B3530">
        <w:t xml:space="preserve">Podzadanie I  – III kwartał 2026 – IV kwartał 2027 (18 miesięcy) </w:t>
      </w:r>
    </w:p>
    <w:p w:rsidR="009B3530" w:rsidRPr="009B3530" w:rsidRDefault="009B3530" w:rsidP="009B3530">
      <w:pPr>
        <w:tabs>
          <w:tab w:val="left" w:pos="1711"/>
        </w:tabs>
        <w:autoSpaceDE w:val="0"/>
        <w:autoSpaceDN w:val="0"/>
        <w:spacing w:before="72"/>
        <w:ind w:right="137"/>
      </w:pPr>
      <w:r w:rsidRPr="009B3530">
        <w:t xml:space="preserve">Podzadanie II  – III kwartał 2026 – IV kwartał 2027 (18 miesięcy) </w:t>
      </w:r>
    </w:p>
    <w:p w:rsidR="009B3530" w:rsidRPr="009B3530" w:rsidRDefault="009B3530" w:rsidP="009B3530">
      <w:pPr>
        <w:tabs>
          <w:tab w:val="left" w:pos="1711"/>
        </w:tabs>
        <w:autoSpaceDE w:val="0"/>
        <w:autoSpaceDN w:val="0"/>
        <w:spacing w:before="72"/>
        <w:ind w:right="137"/>
        <w:rPr>
          <w:b/>
        </w:rPr>
      </w:pPr>
      <w:r w:rsidRPr="009B3530">
        <w:rPr>
          <w:b/>
        </w:rPr>
        <w:t>Podzadanie I :</w:t>
      </w:r>
    </w:p>
    <w:p w:rsidR="009B3530" w:rsidRPr="009B3530" w:rsidRDefault="009B3530" w:rsidP="009B3530">
      <w:pPr>
        <w:pStyle w:val="Akapitzlist"/>
        <w:numPr>
          <w:ilvl w:val="0"/>
          <w:numId w:val="30"/>
        </w:numPr>
        <w:tabs>
          <w:tab w:val="left" w:pos="1711"/>
        </w:tabs>
        <w:autoSpaceDE w:val="0"/>
        <w:autoSpaceDN w:val="0"/>
        <w:spacing w:before="72"/>
        <w:ind w:right="137"/>
      </w:pPr>
      <w:r w:rsidRPr="009B3530">
        <w:t xml:space="preserve">Etap I – termin realizacji: 4 miesiące od daty podpisania umowy. </w:t>
      </w:r>
    </w:p>
    <w:p w:rsidR="009B3530" w:rsidRPr="009B3530" w:rsidRDefault="009B3530" w:rsidP="009B3530">
      <w:pPr>
        <w:pStyle w:val="Akapitzlist"/>
        <w:numPr>
          <w:ilvl w:val="0"/>
          <w:numId w:val="30"/>
        </w:numPr>
        <w:tabs>
          <w:tab w:val="left" w:pos="1711"/>
        </w:tabs>
        <w:autoSpaceDE w:val="0"/>
        <w:autoSpaceDN w:val="0"/>
        <w:spacing w:before="72"/>
        <w:ind w:right="137"/>
      </w:pPr>
      <w:r w:rsidRPr="009B3530">
        <w:t xml:space="preserve">Etap II –termin realizacji: 14 miesięcy od daty podpisania umowy. </w:t>
      </w:r>
    </w:p>
    <w:p w:rsidR="009B3530" w:rsidRPr="009B3530" w:rsidRDefault="009B3530" w:rsidP="009B3530">
      <w:pPr>
        <w:pStyle w:val="Akapitzlist"/>
        <w:numPr>
          <w:ilvl w:val="0"/>
          <w:numId w:val="30"/>
        </w:numPr>
        <w:tabs>
          <w:tab w:val="left" w:pos="1711"/>
        </w:tabs>
        <w:autoSpaceDE w:val="0"/>
        <w:autoSpaceDN w:val="0"/>
        <w:spacing w:before="72"/>
        <w:ind w:right="137"/>
      </w:pPr>
      <w:r w:rsidRPr="009B3530">
        <w:t xml:space="preserve">Etap III – termin realizacji: 18 miesięcy od daty podpisania umowy. </w:t>
      </w:r>
    </w:p>
    <w:p w:rsidR="009B3530" w:rsidRPr="009B3530" w:rsidRDefault="009B3530" w:rsidP="009B3530">
      <w:pPr>
        <w:tabs>
          <w:tab w:val="left" w:pos="1711"/>
        </w:tabs>
        <w:autoSpaceDE w:val="0"/>
        <w:autoSpaceDN w:val="0"/>
        <w:spacing w:before="72"/>
        <w:ind w:right="137"/>
        <w:rPr>
          <w:b/>
        </w:rPr>
      </w:pPr>
      <w:r w:rsidRPr="009B3530">
        <w:rPr>
          <w:b/>
        </w:rPr>
        <w:t>Podzadanie II :</w:t>
      </w:r>
    </w:p>
    <w:p w:rsidR="009B3530" w:rsidRPr="009B3530" w:rsidRDefault="009B3530" w:rsidP="009B3530">
      <w:pPr>
        <w:pStyle w:val="Akapitzlist"/>
        <w:numPr>
          <w:ilvl w:val="0"/>
          <w:numId w:val="30"/>
        </w:numPr>
        <w:tabs>
          <w:tab w:val="left" w:pos="1711"/>
        </w:tabs>
        <w:autoSpaceDE w:val="0"/>
        <w:autoSpaceDN w:val="0"/>
        <w:spacing w:before="72"/>
        <w:ind w:right="137"/>
      </w:pPr>
      <w:r w:rsidRPr="009B3530">
        <w:t xml:space="preserve">Etap I – termin realizacji: 4 miesiące od daty podpisania umowy. </w:t>
      </w:r>
    </w:p>
    <w:p w:rsidR="009B3530" w:rsidRPr="009B3530" w:rsidRDefault="009B3530" w:rsidP="009B3530">
      <w:pPr>
        <w:pStyle w:val="Akapitzlist"/>
        <w:numPr>
          <w:ilvl w:val="0"/>
          <w:numId w:val="30"/>
        </w:numPr>
        <w:tabs>
          <w:tab w:val="left" w:pos="1711"/>
        </w:tabs>
        <w:autoSpaceDE w:val="0"/>
        <w:autoSpaceDN w:val="0"/>
        <w:spacing w:before="72"/>
        <w:ind w:right="137"/>
      </w:pPr>
      <w:r w:rsidRPr="009B3530">
        <w:t xml:space="preserve">Etap II –termin realizacji: 14 miesięcy od daty podpisania umowy. </w:t>
      </w:r>
    </w:p>
    <w:p w:rsidR="009B3530" w:rsidRPr="009B3530" w:rsidRDefault="009B3530" w:rsidP="009B3530">
      <w:pPr>
        <w:pStyle w:val="Akapitzlist"/>
        <w:numPr>
          <w:ilvl w:val="0"/>
          <w:numId w:val="30"/>
        </w:numPr>
        <w:tabs>
          <w:tab w:val="left" w:pos="1711"/>
        </w:tabs>
        <w:autoSpaceDE w:val="0"/>
        <w:autoSpaceDN w:val="0"/>
        <w:spacing w:before="72"/>
        <w:ind w:right="137"/>
      </w:pPr>
      <w:r w:rsidRPr="009B3530">
        <w:t xml:space="preserve">Etap III – termin realizacji: 18 miesięcy od daty podpisania umowy. </w:t>
      </w:r>
    </w:p>
    <w:p w:rsidR="009B3530" w:rsidRPr="009B3530" w:rsidRDefault="009B3530" w:rsidP="009B3530">
      <w:pPr>
        <w:tabs>
          <w:tab w:val="left" w:pos="1711"/>
        </w:tabs>
        <w:autoSpaceDE w:val="0"/>
        <w:autoSpaceDN w:val="0"/>
        <w:spacing w:before="72"/>
        <w:ind w:right="137"/>
      </w:pPr>
      <w:r w:rsidRPr="009B3530">
        <w:t>Podziały  na etapy będą zgodne z zapisami zawartymi w projektach  modernizacji  uzgodnionymi</w:t>
      </w:r>
      <w:r w:rsidRPr="009B3530">
        <w:br/>
        <w:t xml:space="preserve"> z Łódzkim Wojewódzkim Inspektorem Nadzoru Geodezyjnego i Kartograficznego.</w:t>
      </w:r>
    </w:p>
    <w:p w:rsidR="009B3530" w:rsidRPr="009B3530" w:rsidRDefault="009B3530" w:rsidP="00BF141F">
      <w:pPr>
        <w:pStyle w:val="Tekstpodstawowy"/>
        <w:spacing w:before="1"/>
        <w:ind w:firstLine="720"/>
        <w:rPr>
          <w:sz w:val="22"/>
          <w:szCs w:val="22"/>
        </w:rPr>
      </w:pPr>
    </w:p>
    <w:p w:rsidR="00BF141F" w:rsidRPr="009B3530" w:rsidRDefault="00BF141F" w:rsidP="00BF141F">
      <w:pPr>
        <w:pStyle w:val="Tekstpodstawowy"/>
        <w:spacing w:before="1"/>
        <w:ind w:firstLine="720"/>
        <w:rPr>
          <w:b/>
          <w:sz w:val="22"/>
          <w:szCs w:val="22"/>
        </w:rPr>
      </w:pPr>
    </w:p>
    <w:p w:rsidR="009B3530" w:rsidRPr="009B3530" w:rsidRDefault="009B3530" w:rsidP="009B3530">
      <w:pPr>
        <w:pStyle w:val="Tekstpodstawowy"/>
        <w:spacing w:line="251" w:lineRule="exact"/>
        <w:ind w:firstLine="720"/>
        <w:rPr>
          <w:sz w:val="22"/>
          <w:szCs w:val="22"/>
        </w:rPr>
      </w:pPr>
      <w:r w:rsidRPr="009B3530">
        <w:rPr>
          <w:sz w:val="22"/>
          <w:szCs w:val="22"/>
        </w:rPr>
        <w:t xml:space="preserve">Modernizacja </w:t>
      </w:r>
      <w:proofErr w:type="spellStart"/>
      <w:r w:rsidRPr="009B3530">
        <w:rPr>
          <w:sz w:val="22"/>
          <w:szCs w:val="22"/>
        </w:rPr>
        <w:t>EGiB</w:t>
      </w:r>
      <w:proofErr w:type="spellEnd"/>
      <w:r w:rsidRPr="009B3530">
        <w:rPr>
          <w:sz w:val="22"/>
          <w:szCs w:val="22"/>
        </w:rPr>
        <w:t xml:space="preserve"> będzie wykonywana kompleksowo, w zakresie działek, budynków i lokali wraz z gleboznawczą klasyfikacją gruntów</w:t>
      </w:r>
    </w:p>
    <w:p w:rsidR="009B3530" w:rsidRPr="009B3530" w:rsidRDefault="009B3530" w:rsidP="009B3530">
      <w:pPr>
        <w:pStyle w:val="Tekstpodstawowy"/>
        <w:spacing w:line="251" w:lineRule="exact"/>
        <w:rPr>
          <w:sz w:val="22"/>
          <w:szCs w:val="22"/>
        </w:rPr>
      </w:pPr>
    </w:p>
    <w:p w:rsidR="009B3530" w:rsidRPr="009B3530" w:rsidRDefault="009B3530" w:rsidP="009B3530">
      <w:pPr>
        <w:pStyle w:val="Tekstpodstawowy"/>
        <w:spacing w:line="251" w:lineRule="exact"/>
        <w:rPr>
          <w:b/>
          <w:sz w:val="22"/>
          <w:szCs w:val="22"/>
        </w:rPr>
      </w:pPr>
      <w:r w:rsidRPr="009B3530">
        <w:rPr>
          <w:sz w:val="22"/>
          <w:szCs w:val="22"/>
        </w:rPr>
        <w:tab/>
        <w:t xml:space="preserve">Planowany termin uzyskania uzgodnionego Projektu Modernizacji </w:t>
      </w:r>
      <w:r w:rsidRPr="009B3530">
        <w:rPr>
          <w:b/>
          <w:sz w:val="22"/>
          <w:szCs w:val="22"/>
        </w:rPr>
        <w:t>to druga połowa stycznia 2026 r.</w:t>
      </w:r>
    </w:p>
    <w:p w:rsidR="00BF141F" w:rsidRDefault="00BF141F">
      <w:pPr>
        <w:pStyle w:val="Tekstpodstawowy"/>
        <w:spacing w:before="1"/>
        <w:rPr>
          <w:b/>
        </w:rPr>
      </w:pPr>
    </w:p>
    <w:p w:rsidR="00BF141F" w:rsidRDefault="00BF141F" w:rsidP="00BF141F">
      <w:pPr>
        <w:pStyle w:val="Akapitzlist"/>
        <w:numPr>
          <w:ilvl w:val="0"/>
          <w:numId w:val="29"/>
        </w:numPr>
        <w:tabs>
          <w:tab w:val="left" w:pos="1711"/>
        </w:tabs>
        <w:autoSpaceDE w:val="0"/>
        <w:autoSpaceDN w:val="0"/>
        <w:spacing w:before="72"/>
        <w:ind w:right="137"/>
        <w:rPr>
          <w:b/>
          <w:u w:val="single"/>
        </w:rPr>
      </w:pPr>
      <w:r>
        <w:rPr>
          <w:b/>
          <w:u w:val="single"/>
        </w:rPr>
        <w:t xml:space="preserve">Zadanie </w:t>
      </w:r>
      <w:r w:rsidR="0056664D">
        <w:rPr>
          <w:b/>
          <w:u w:val="single"/>
        </w:rPr>
        <w:t>7</w:t>
      </w:r>
      <w:r>
        <w:rPr>
          <w:b/>
          <w:u w:val="single"/>
        </w:rPr>
        <w:t xml:space="preserve"> - </w:t>
      </w:r>
      <w:r w:rsidRPr="00A145B9">
        <w:rPr>
          <w:b/>
          <w:u w:val="single"/>
        </w:rPr>
        <w:t xml:space="preserve">Powiat </w:t>
      </w:r>
      <w:r w:rsidR="008B3281">
        <w:rPr>
          <w:b/>
          <w:u w:val="single"/>
        </w:rPr>
        <w:t>radomszczański</w:t>
      </w:r>
    </w:p>
    <w:p w:rsidR="00445921" w:rsidRDefault="00445921" w:rsidP="00445921">
      <w:pPr>
        <w:pStyle w:val="Akapitzlist"/>
        <w:tabs>
          <w:tab w:val="left" w:pos="1711"/>
        </w:tabs>
        <w:autoSpaceDE w:val="0"/>
        <w:autoSpaceDN w:val="0"/>
        <w:spacing w:before="72"/>
        <w:ind w:left="2520" w:right="137" w:firstLine="0"/>
        <w:rPr>
          <w:b/>
          <w:u w:val="single"/>
        </w:rPr>
      </w:pPr>
    </w:p>
    <w:p w:rsidR="00445921" w:rsidRDefault="00445921" w:rsidP="008B3281">
      <w:pPr>
        <w:tabs>
          <w:tab w:val="left" w:pos="1711"/>
        </w:tabs>
        <w:autoSpaceDE w:val="0"/>
        <w:autoSpaceDN w:val="0"/>
        <w:spacing w:before="72"/>
        <w:ind w:right="137"/>
      </w:pPr>
      <w:r>
        <w:tab/>
      </w:r>
      <w:r w:rsidRPr="002525AD">
        <w:t xml:space="preserve">Opracowanie </w:t>
      </w:r>
      <w:r w:rsidRPr="002525AD">
        <w:rPr>
          <w:b/>
        </w:rPr>
        <w:t>warunków technicznych na dostawę Baz</w:t>
      </w:r>
      <w:r w:rsidRPr="002525AD">
        <w:rPr>
          <w:spacing w:val="-7"/>
        </w:rPr>
        <w:t xml:space="preserve"> </w:t>
      </w:r>
      <w:r w:rsidRPr="002525AD">
        <w:rPr>
          <w:rStyle w:val="Pogrubienie"/>
          <w:shd w:val="clear" w:color="auto" w:fill="FFFFFF"/>
        </w:rPr>
        <w:t xml:space="preserve">EGIB </w:t>
      </w:r>
      <w:r w:rsidRPr="002525AD">
        <w:t xml:space="preserve">i zasilenie tymi bazami systemu infrastruktury informacji przestrzennej, z jednoczesnym opracowaniem </w:t>
      </w:r>
      <w:r w:rsidRPr="002525AD">
        <w:rPr>
          <w:rStyle w:val="Pogrubienie"/>
          <w:shd w:val="clear" w:color="auto" w:fill="FFFFFF"/>
        </w:rPr>
        <w:t xml:space="preserve">warunków technicznych na Weryfikację baz EGIB </w:t>
      </w:r>
      <w:r w:rsidRPr="002525AD">
        <w:t>dla powiatu</w:t>
      </w:r>
      <w:r>
        <w:t xml:space="preserve"> radomszczańskiego - </w:t>
      </w:r>
      <w:r w:rsidR="008B3281">
        <w:t xml:space="preserve">liczba obrębów – 18: </w:t>
      </w:r>
    </w:p>
    <w:p w:rsidR="00445921" w:rsidRDefault="008B3281" w:rsidP="008B3281">
      <w:pPr>
        <w:tabs>
          <w:tab w:val="left" w:pos="1711"/>
        </w:tabs>
        <w:autoSpaceDE w:val="0"/>
        <w:autoSpaceDN w:val="0"/>
        <w:spacing w:before="72"/>
        <w:ind w:right="137"/>
      </w:pPr>
      <w:r>
        <w:t xml:space="preserve">a. Gmina Gomunice obręb Chrzanowice – 101204_2.0001 </w:t>
      </w:r>
    </w:p>
    <w:p w:rsidR="00445921" w:rsidRDefault="008B3281" w:rsidP="008B3281">
      <w:pPr>
        <w:tabs>
          <w:tab w:val="left" w:pos="1711"/>
        </w:tabs>
        <w:autoSpaceDE w:val="0"/>
        <w:autoSpaceDN w:val="0"/>
        <w:spacing w:before="72"/>
        <w:ind w:right="137"/>
      </w:pPr>
      <w:r>
        <w:t xml:space="preserve">b. Gmina Gomunice obręb Gertrudów – 101204_2.0002 </w:t>
      </w:r>
    </w:p>
    <w:p w:rsidR="00445921" w:rsidRDefault="008B3281" w:rsidP="008B3281">
      <w:pPr>
        <w:tabs>
          <w:tab w:val="left" w:pos="1711"/>
        </w:tabs>
        <w:autoSpaceDE w:val="0"/>
        <w:autoSpaceDN w:val="0"/>
        <w:spacing w:before="72"/>
        <w:ind w:right="137"/>
      </w:pPr>
      <w:r>
        <w:t xml:space="preserve">c. Gmina Gomunice obręb Kocierzowy - 101204_2.0006 </w:t>
      </w:r>
    </w:p>
    <w:p w:rsidR="00445921" w:rsidRDefault="008B3281" w:rsidP="008B3281">
      <w:pPr>
        <w:tabs>
          <w:tab w:val="left" w:pos="1711"/>
        </w:tabs>
        <w:autoSpaceDE w:val="0"/>
        <w:autoSpaceDN w:val="0"/>
        <w:spacing w:before="72"/>
        <w:ind w:right="137"/>
      </w:pPr>
      <w:r>
        <w:t xml:space="preserve">d. Gmina Gomunice obręb Kolonia Kletnia - 101204_2.0008 </w:t>
      </w:r>
    </w:p>
    <w:p w:rsidR="00445921" w:rsidRDefault="008B3281" w:rsidP="008B3281">
      <w:pPr>
        <w:tabs>
          <w:tab w:val="left" w:pos="1711"/>
        </w:tabs>
        <w:autoSpaceDE w:val="0"/>
        <w:autoSpaceDN w:val="0"/>
        <w:spacing w:before="72"/>
        <w:ind w:right="137"/>
      </w:pPr>
      <w:r>
        <w:t xml:space="preserve">e. Gmina Gomunice obręb Wąglin - 101204_2.0011 </w:t>
      </w:r>
    </w:p>
    <w:p w:rsidR="00445921" w:rsidRDefault="008B3281" w:rsidP="008B3281">
      <w:pPr>
        <w:tabs>
          <w:tab w:val="left" w:pos="1711"/>
        </w:tabs>
        <w:autoSpaceDE w:val="0"/>
        <w:autoSpaceDN w:val="0"/>
        <w:spacing w:before="72"/>
        <w:ind w:right="137"/>
      </w:pPr>
      <w:r>
        <w:t xml:space="preserve">f. Gmina Radomsko obręb Bobry – 101212_2.0001 </w:t>
      </w:r>
    </w:p>
    <w:p w:rsidR="00445921" w:rsidRDefault="008B3281" w:rsidP="008B3281">
      <w:pPr>
        <w:tabs>
          <w:tab w:val="left" w:pos="1711"/>
        </w:tabs>
        <w:autoSpaceDE w:val="0"/>
        <w:autoSpaceDN w:val="0"/>
        <w:spacing w:before="72"/>
        <w:ind w:right="137"/>
      </w:pPr>
      <w:r>
        <w:t xml:space="preserve">g. Gmina Radomsko obręb Dąbrówka - 101212_2.0002 </w:t>
      </w:r>
    </w:p>
    <w:p w:rsidR="00445921" w:rsidRDefault="008B3281" w:rsidP="008B3281">
      <w:pPr>
        <w:tabs>
          <w:tab w:val="left" w:pos="1711"/>
        </w:tabs>
        <w:autoSpaceDE w:val="0"/>
        <w:autoSpaceDN w:val="0"/>
        <w:spacing w:before="72"/>
        <w:ind w:right="137"/>
      </w:pPr>
      <w:r>
        <w:t xml:space="preserve">h. Gmina Radomsko obręb </w:t>
      </w:r>
      <w:proofErr w:type="spellStart"/>
      <w:r>
        <w:t>Dziepółć</w:t>
      </w:r>
      <w:proofErr w:type="spellEnd"/>
      <w:r>
        <w:t xml:space="preserve"> - 101212_2.0003 </w:t>
      </w:r>
    </w:p>
    <w:p w:rsidR="00445921" w:rsidRDefault="008B3281" w:rsidP="008B3281">
      <w:pPr>
        <w:tabs>
          <w:tab w:val="left" w:pos="1711"/>
        </w:tabs>
        <w:autoSpaceDE w:val="0"/>
        <w:autoSpaceDN w:val="0"/>
        <w:spacing w:before="72"/>
        <w:ind w:right="137"/>
      </w:pPr>
      <w:r>
        <w:t xml:space="preserve">i. Gmina Radomsko obręb Grzebień - 101212_2.0004 </w:t>
      </w:r>
    </w:p>
    <w:p w:rsidR="00445921" w:rsidRDefault="008B3281" w:rsidP="008B3281">
      <w:pPr>
        <w:tabs>
          <w:tab w:val="left" w:pos="1711"/>
        </w:tabs>
        <w:autoSpaceDE w:val="0"/>
        <w:autoSpaceDN w:val="0"/>
        <w:spacing w:before="72"/>
        <w:ind w:right="137"/>
      </w:pPr>
      <w:r>
        <w:t xml:space="preserve">j. Gmina Radomsko obręb Jadwinówka - 101212_2.0005 </w:t>
      </w:r>
    </w:p>
    <w:p w:rsidR="00445921" w:rsidRDefault="008B3281" w:rsidP="008B3281">
      <w:pPr>
        <w:tabs>
          <w:tab w:val="left" w:pos="1711"/>
        </w:tabs>
        <w:autoSpaceDE w:val="0"/>
        <w:autoSpaceDN w:val="0"/>
        <w:spacing w:before="72"/>
        <w:ind w:right="137"/>
      </w:pPr>
      <w:r>
        <w:t xml:space="preserve">k. Gmina Radomsko obręb Kietlin - 101212_2.0006 </w:t>
      </w:r>
    </w:p>
    <w:p w:rsidR="00445921" w:rsidRDefault="008B3281" w:rsidP="008B3281">
      <w:pPr>
        <w:tabs>
          <w:tab w:val="left" w:pos="1711"/>
        </w:tabs>
        <w:autoSpaceDE w:val="0"/>
        <w:autoSpaceDN w:val="0"/>
        <w:spacing w:before="72"/>
        <w:ind w:right="137"/>
      </w:pPr>
      <w:r>
        <w:t xml:space="preserve">l. Gmina Radomsko obręb Kolonia Kietlin - 101212_2.0007 </w:t>
      </w:r>
    </w:p>
    <w:p w:rsidR="00445921" w:rsidRDefault="008B3281" w:rsidP="008B3281">
      <w:pPr>
        <w:tabs>
          <w:tab w:val="left" w:pos="1711"/>
        </w:tabs>
        <w:autoSpaceDE w:val="0"/>
        <w:autoSpaceDN w:val="0"/>
        <w:spacing w:before="72"/>
        <w:ind w:right="137"/>
      </w:pPr>
      <w:r>
        <w:t xml:space="preserve">m. Gmina Radomsko obręb Okrajszów - 101212_2.0008 </w:t>
      </w:r>
    </w:p>
    <w:p w:rsidR="00445921" w:rsidRDefault="008B3281" w:rsidP="008B3281">
      <w:pPr>
        <w:tabs>
          <w:tab w:val="left" w:pos="1711"/>
        </w:tabs>
        <w:autoSpaceDE w:val="0"/>
        <w:autoSpaceDN w:val="0"/>
        <w:spacing w:before="72"/>
        <w:ind w:right="137"/>
      </w:pPr>
      <w:r>
        <w:t xml:space="preserve">n. Gmina Radomsko obręb Płoszów - 101212_2.0009 </w:t>
      </w:r>
    </w:p>
    <w:p w:rsidR="00445921" w:rsidRDefault="008B3281" w:rsidP="008B3281">
      <w:pPr>
        <w:tabs>
          <w:tab w:val="left" w:pos="1711"/>
        </w:tabs>
        <w:autoSpaceDE w:val="0"/>
        <w:autoSpaceDN w:val="0"/>
        <w:spacing w:before="72"/>
        <w:ind w:right="137"/>
      </w:pPr>
      <w:r>
        <w:t xml:space="preserve">o. Gmina Radomsko obręb Strzałków - 101212_2.0010 </w:t>
      </w:r>
    </w:p>
    <w:p w:rsidR="00445921" w:rsidRDefault="008B3281" w:rsidP="008B3281">
      <w:pPr>
        <w:tabs>
          <w:tab w:val="left" w:pos="1711"/>
        </w:tabs>
        <w:autoSpaceDE w:val="0"/>
        <w:autoSpaceDN w:val="0"/>
        <w:spacing w:before="72"/>
        <w:ind w:right="137"/>
      </w:pPr>
      <w:r>
        <w:t xml:space="preserve">p. Gmina Radomsko obręb Szczepocice Prywatne - 101212_2.0011 </w:t>
      </w:r>
    </w:p>
    <w:p w:rsidR="00445921" w:rsidRDefault="008B3281" w:rsidP="008B3281">
      <w:pPr>
        <w:tabs>
          <w:tab w:val="left" w:pos="1711"/>
        </w:tabs>
        <w:autoSpaceDE w:val="0"/>
        <w:autoSpaceDN w:val="0"/>
        <w:spacing w:before="72"/>
        <w:ind w:right="137"/>
      </w:pPr>
      <w:r>
        <w:t>q. Gmina Radomsko obręb Szczepocice Rządowe - 101212_2.0012</w:t>
      </w:r>
    </w:p>
    <w:p w:rsidR="008B3281" w:rsidRDefault="008B3281" w:rsidP="008B3281">
      <w:pPr>
        <w:tabs>
          <w:tab w:val="left" w:pos="1711"/>
        </w:tabs>
        <w:autoSpaceDE w:val="0"/>
        <w:autoSpaceDN w:val="0"/>
        <w:spacing w:before="72"/>
        <w:ind w:right="137"/>
      </w:pPr>
      <w:r>
        <w:t>r. Gmina Dobryszyce obręb Dobryszyce – 101202_2.0004</w:t>
      </w:r>
    </w:p>
    <w:p w:rsidR="00445921" w:rsidRPr="008B3281" w:rsidRDefault="007D0C08" w:rsidP="007D0C08">
      <w:pPr>
        <w:tabs>
          <w:tab w:val="left" w:pos="1711"/>
        </w:tabs>
        <w:autoSpaceDE w:val="0"/>
        <w:autoSpaceDN w:val="0"/>
        <w:spacing w:before="72"/>
        <w:ind w:right="137"/>
        <w:jc w:val="left"/>
        <w:rPr>
          <w:b/>
          <w:u w:val="single"/>
        </w:rPr>
      </w:pPr>
      <w:r>
        <w:t xml:space="preserve">podział na podzadania </w:t>
      </w:r>
      <w:r>
        <w:br/>
        <w:t xml:space="preserve">1. Gmina Gomunice  -  obręby: Chrzanowice, Gertrudów, Kocierzowy, Kolonia Kletnia, Wąglin; </w:t>
      </w:r>
      <w:r>
        <w:br/>
        <w:t xml:space="preserve">2. Gmina Radomsko – obręby : Jadwinówka, Kietlin, Kolonia Kietlin, Okrajszów, Płoszów; </w:t>
      </w:r>
      <w:r>
        <w:br/>
        <w:t xml:space="preserve">3. Gmina Radomsko – obręby: Bobry, Dąbrówka, </w:t>
      </w:r>
      <w:proofErr w:type="spellStart"/>
      <w:r>
        <w:t>Dziepółć</w:t>
      </w:r>
      <w:proofErr w:type="spellEnd"/>
      <w:r>
        <w:t>, Grzebień, Strzałków, Szczepocice Pr</w:t>
      </w:r>
      <w:r>
        <w:t>y</w:t>
      </w:r>
      <w:r>
        <w:t xml:space="preserve">watne, Szczepocice Rządowe; </w:t>
      </w:r>
      <w:r>
        <w:br/>
        <w:t>4. gmina Dobryszyce - obręb Dobryszyce;</w:t>
      </w:r>
    </w:p>
    <w:p w:rsidR="007D0C08" w:rsidRDefault="007D0C08" w:rsidP="00445921">
      <w:pPr>
        <w:pStyle w:val="Tekstpodstawowy"/>
        <w:spacing w:line="251" w:lineRule="exact"/>
        <w:ind w:firstLine="720"/>
        <w:rPr>
          <w:sz w:val="22"/>
          <w:szCs w:val="22"/>
        </w:rPr>
      </w:pPr>
    </w:p>
    <w:p w:rsidR="007D0C08" w:rsidRDefault="007D0C08" w:rsidP="00445921">
      <w:pPr>
        <w:pStyle w:val="Tekstpodstawowy"/>
        <w:spacing w:line="251" w:lineRule="exact"/>
        <w:ind w:firstLine="720"/>
        <w:rPr>
          <w:sz w:val="22"/>
          <w:szCs w:val="22"/>
        </w:rPr>
      </w:pPr>
      <w:r>
        <w:rPr>
          <w:sz w:val="22"/>
          <w:szCs w:val="22"/>
        </w:rPr>
        <w:t>T</w:t>
      </w:r>
      <w:r w:rsidR="00445921" w:rsidRPr="00D31C22">
        <w:rPr>
          <w:sz w:val="22"/>
          <w:szCs w:val="22"/>
        </w:rPr>
        <w:t>erminy wykonywania poszczególnych podzadań</w:t>
      </w:r>
      <w:r>
        <w:rPr>
          <w:sz w:val="22"/>
          <w:szCs w:val="22"/>
        </w:rPr>
        <w:t xml:space="preserve"> to 18 miesięcy.</w:t>
      </w:r>
    </w:p>
    <w:p w:rsidR="00445921" w:rsidRDefault="007D0C08" w:rsidP="00445921">
      <w:pPr>
        <w:pStyle w:val="Tekstpodstawowy"/>
        <w:spacing w:line="251" w:lineRule="exact"/>
        <w:ind w:firstLine="720"/>
        <w:rPr>
          <w:b/>
          <w:sz w:val="22"/>
          <w:szCs w:val="22"/>
        </w:rPr>
      </w:pPr>
      <w:r>
        <w:rPr>
          <w:sz w:val="22"/>
          <w:szCs w:val="22"/>
        </w:rPr>
        <w:t>P</w:t>
      </w:r>
      <w:r w:rsidR="00445921" w:rsidRPr="00D31C22">
        <w:rPr>
          <w:sz w:val="22"/>
          <w:szCs w:val="22"/>
        </w:rPr>
        <w:t xml:space="preserve">odział na etapy i terminy wykonania prac w ramach modernizacji </w:t>
      </w:r>
      <w:r w:rsidR="00445921" w:rsidRPr="00992A43">
        <w:rPr>
          <w:i/>
          <w:sz w:val="22"/>
          <w:szCs w:val="22"/>
        </w:rPr>
        <w:t xml:space="preserve">piszący warunki </w:t>
      </w:r>
      <w:r w:rsidR="00445921" w:rsidRPr="00271A87">
        <w:rPr>
          <w:i/>
          <w:sz w:val="22"/>
          <w:szCs w:val="22"/>
        </w:rPr>
        <w:t>techniczne</w:t>
      </w:r>
      <w:r w:rsidR="00445921">
        <w:rPr>
          <w:sz w:val="22"/>
          <w:szCs w:val="22"/>
        </w:rPr>
        <w:t xml:space="preserve"> </w:t>
      </w:r>
      <w:r w:rsidR="00445921">
        <w:rPr>
          <w:b/>
          <w:sz w:val="22"/>
          <w:szCs w:val="22"/>
        </w:rPr>
        <w:t>uzgodni podczas spotkań roboczych w powiecie radomszczańskim.</w:t>
      </w:r>
    </w:p>
    <w:p w:rsidR="002C6840" w:rsidRDefault="002C6840" w:rsidP="00445921">
      <w:pPr>
        <w:pStyle w:val="Tekstpodstawowy"/>
        <w:spacing w:line="251" w:lineRule="exact"/>
        <w:ind w:firstLine="720"/>
        <w:rPr>
          <w:b/>
          <w:sz w:val="22"/>
          <w:szCs w:val="22"/>
        </w:rPr>
      </w:pPr>
    </w:p>
    <w:p w:rsidR="00445921" w:rsidRDefault="00445921" w:rsidP="00445921">
      <w:pPr>
        <w:pStyle w:val="Tekstpodstawowy"/>
        <w:spacing w:line="251" w:lineRule="exact"/>
        <w:rPr>
          <w:sz w:val="22"/>
          <w:szCs w:val="22"/>
        </w:rPr>
      </w:pPr>
      <w:r>
        <w:rPr>
          <w:b/>
          <w:sz w:val="22"/>
          <w:szCs w:val="22"/>
        </w:rPr>
        <w:tab/>
      </w:r>
      <w:r w:rsidRPr="00BF141F">
        <w:rPr>
          <w:sz w:val="22"/>
          <w:szCs w:val="22"/>
        </w:rPr>
        <w:t xml:space="preserve">Modernizacja </w:t>
      </w:r>
      <w:proofErr w:type="spellStart"/>
      <w:r w:rsidRPr="00BF141F">
        <w:rPr>
          <w:sz w:val="22"/>
          <w:szCs w:val="22"/>
        </w:rPr>
        <w:t>EGiB</w:t>
      </w:r>
      <w:proofErr w:type="spellEnd"/>
      <w:r w:rsidRPr="00BF141F">
        <w:rPr>
          <w:sz w:val="22"/>
          <w:szCs w:val="22"/>
        </w:rPr>
        <w:t xml:space="preserve"> będzie wykonywana kompleksowo, w zakresie działek, budynków i lokali wraz</w:t>
      </w:r>
      <w:r w:rsidR="00DC33B8">
        <w:rPr>
          <w:sz w:val="22"/>
          <w:szCs w:val="22"/>
        </w:rPr>
        <w:t xml:space="preserve"> z</w:t>
      </w:r>
      <w:r w:rsidRPr="00BF141F">
        <w:rPr>
          <w:sz w:val="22"/>
          <w:szCs w:val="22"/>
        </w:rPr>
        <w:t xml:space="preserve"> gleboznawczą klasyfikacją gruntów</w:t>
      </w:r>
      <w:r>
        <w:rPr>
          <w:sz w:val="22"/>
          <w:szCs w:val="22"/>
        </w:rPr>
        <w:t xml:space="preserve"> (dla działek wskazanych przez Wykonawcę prac moderniz</w:t>
      </w:r>
      <w:r>
        <w:rPr>
          <w:sz w:val="22"/>
          <w:szCs w:val="22"/>
        </w:rPr>
        <w:t>a</w:t>
      </w:r>
      <w:r>
        <w:rPr>
          <w:sz w:val="22"/>
          <w:szCs w:val="22"/>
        </w:rPr>
        <w:t xml:space="preserve">cyjnych) </w:t>
      </w:r>
    </w:p>
    <w:p w:rsidR="002C6840" w:rsidRPr="00BF141F" w:rsidRDefault="002C6840" w:rsidP="00445921">
      <w:pPr>
        <w:pStyle w:val="Tekstpodstawowy"/>
        <w:spacing w:line="251" w:lineRule="exact"/>
        <w:rPr>
          <w:sz w:val="22"/>
          <w:szCs w:val="22"/>
        </w:rPr>
      </w:pPr>
    </w:p>
    <w:p w:rsidR="007D0C08" w:rsidRPr="009B3530" w:rsidRDefault="00445921" w:rsidP="007D0C08">
      <w:pPr>
        <w:pStyle w:val="Tekstpodstawowy"/>
        <w:spacing w:line="251" w:lineRule="exact"/>
        <w:rPr>
          <w:b/>
          <w:sz w:val="22"/>
          <w:szCs w:val="22"/>
        </w:rPr>
      </w:pPr>
      <w:r>
        <w:rPr>
          <w:sz w:val="22"/>
          <w:szCs w:val="22"/>
        </w:rPr>
        <w:tab/>
        <w:t xml:space="preserve">Planowany termin uzyskania uzgodnionych Projektów Modernizacji to </w:t>
      </w:r>
      <w:r w:rsidR="007D0C08" w:rsidRPr="009B3530">
        <w:rPr>
          <w:b/>
          <w:sz w:val="22"/>
          <w:szCs w:val="22"/>
        </w:rPr>
        <w:t>druga połowa stycznia 2026 r.</w:t>
      </w:r>
    </w:p>
    <w:p w:rsidR="00445921" w:rsidRDefault="00445921" w:rsidP="00445921">
      <w:pPr>
        <w:pStyle w:val="Tekstpodstawowy"/>
        <w:spacing w:line="251" w:lineRule="exact"/>
        <w:rPr>
          <w:sz w:val="22"/>
          <w:szCs w:val="22"/>
        </w:rPr>
      </w:pPr>
    </w:p>
    <w:p w:rsidR="00BF141F" w:rsidRDefault="00BF141F" w:rsidP="00445921">
      <w:pPr>
        <w:pStyle w:val="Tekstpodstawowy"/>
        <w:spacing w:line="251" w:lineRule="exact"/>
        <w:rPr>
          <w:b/>
        </w:rPr>
      </w:pPr>
    </w:p>
    <w:p w:rsidR="00445921" w:rsidRDefault="00445921" w:rsidP="00445921">
      <w:pPr>
        <w:pStyle w:val="Tekstpodstawowy"/>
        <w:spacing w:line="251" w:lineRule="exact"/>
        <w:rPr>
          <w:b/>
        </w:rPr>
      </w:pPr>
    </w:p>
    <w:p w:rsidR="00445921" w:rsidRDefault="00445921" w:rsidP="00445921">
      <w:pPr>
        <w:pStyle w:val="Akapitzlist"/>
        <w:numPr>
          <w:ilvl w:val="0"/>
          <w:numId w:val="29"/>
        </w:numPr>
        <w:tabs>
          <w:tab w:val="left" w:pos="1711"/>
        </w:tabs>
        <w:autoSpaceDE w:val="0"/>
        <w:autoSpaceDN w:val="0"/>
        <w:spacing w:before="72"/>
        <w:ind w:right="137"/>
        <w:rPr>
          <w:b/>
          <w:u w:val="single"/>
        </w:rPr>
      </w:pPr>
      <w:r>
        <w:rPr>
          <w:b/>
          <w:u w:val="single"/>
        </w:rPr>
        <w:lastRenderedPageBreak/>
        <w:t xml:space="preserve">Zadanie </w:t>
      </w:r>
      <w:r w:rsidR="0056664D">
        <w:rPr>
          <w:b/>
          <w:u w:val="single"/>
        </w:rPr>
        <w:t>8</w:t>
      </w:r>
      <w:r>
        <w:rPr>
          <w:b/>
          <w:u w:val="single"/>
        </w:rPr>
        <w:t xml:space="preserve"> - </w:t>
      </w:r>
      <w:r w:rsidRPr="00A145B9">
        <w:rPr>
          <w:b/>
          <w:u w:val="single"/>
        </w:rPr>
        <w:t xml:space="preserve">Powiat </w:t>
      </w:r>
      <w:r>
        <w:rPr>
          <w:b/>
          <w:u w:val="single"/>
        </w:rPr>
        <w:t>rawski</w:t>
      </w:r>
    </w:p>
    <w:p w:rsidR="002C6840" w:rsidRDefault="002C6840" w:rsidP="002C6840">
      <w:pPr>
        <w:tabs>
          <w:tab w:val="left" w:pos="1711"/>
        </w:tabs>
        <w:autoSpaceDE w:val="0"/>
        <w:autoSpaceDN w:val="0"/>
        <w:spacing w:before="72"/>
        <w:ind w:right="137"/>
        <w:rPr>
          <w:b/>
          <w:u w:val="single"/>
        </w:rPr>
      </w:pPr>
    </w:p>
    <w:p w:rsidR="002C6840" w:rsidRPr="002C6840" w:rsidRDefault="002C6840" w:rsidP="002C6840">
      <w:pPr>
        <w:tabs>
          <w:tab w:val="left" w:pos="1711"/>
        </w:tabs>
        <w:autoSpaceDE w:val="0"/>
        <w:autoSpaceDN w:val="0"/>
        <w:spacing w:before="72"/>
        <w:ind w:right="137"/>
        <w:rPr>
          <w:b/>
          <w:u w:val="single"/>
        </w:rPr>
      </w:pPr>
      <w:r>
        <w:tab/>
      </w:r>
      <w:r w:rsidRPr="002525AD">
        <w:t xml:space="preserve">Opracowanie </w:t>
      </w:r>
      <w:r w:rsidRPr="002525AD">
        <w:rPr>
          <w:b/>
        </w:rPr>
        <w:t>warunków technicznych na dostawę Baz</w:t>
      </w:r>
      <w:r w:rsidRPr="002525AD">
        <w:rPr>
          <w:spacing w:val="-7"/>
        </w:rPr>
        <w:t xml:space="preserve"> </w:t>
      </w:r>
      <w:r w:rsidRPr="002525AD">
        <w:rPr>
          <w:rStyle w:val="Pogrubienie"/>
          <w:shd w:val="clear" w:color="auto" w:fill="FFFFFF"/>
        </w:rPr>
        <w:t xml:space="preserve">EGIB </w:t>
      </w:r>
      <w:r w:rsidRPr="002525AD">
        <w:t xml:space="preserve">i zasilenie tymi bazami systemu infrastruktury informacji przestrzennej, z jednoczesnym opracowaniem </w:t>
      </w:r>
      <w:r w:rsidRPr="002525AD">
        <w:rPr>
          <w:rStyle w:val="Pogrubienie"/>
          <w:shd w:val="clear" w:color="auto" w:fill="FFFFFF"/>
        </w:rPr>
        <w:t xml:space="preserve">warunków technicznych na Weryfikację baz EGIB </w:t>
      </w:r>
      <w:r w:rsidRPr="002525AD">
        <w:t>dla powiatu</w:t>
      </w:r>
      <w:r>
        <w:t xml:space="preserve"> rawskiego, dostawa baz obejmuje:</w:t>
      </w:r>
    </w:p>
    <w:p w:rsidR="00445921" w:rsidRDefault="00445921" w:rsidP="00445921">
      <w:pPr>
        <w:pStyle w:val="Tekstpodstawowy"/>
        <w:spacing w:line="251" w:lineRule="exact"/>
        <w:rPr>
          <w:b/>
        </w:rPr>
      </w:pPr>
    </w:p>
    <w:p w:rsidR="00184629" w:rsidRDefault="00184629" w:rsidP="00184629">
      <w:pPr>
        <w:pStyle w:val="Tekstpodstawowy"/>
        <w:spacing w:before="1"/>
        <w:rPr>
          <w:sz w:val="22"/>
          <w:szCs w:val="22"/>
        </w:rPr>
      </w:pPr>
      <w:r w:rsidRPr="002C6840">
        <w:rPr>
          <w:b/>
          <w:sz w:val="22"/>
          <w:szCs w:val="22"/>
        </w:rPr>
        <w:t>Gmina 101302_5 Biała Rawska</w:t>
      </w:r>
      <w:r w:rsidRPr="002C6840">
        <w:rPr>
          <w:sz w:val="22"/>
          <w:szCs w:val="22"/>
        </w:rPr>
        <w:t xml:space="preserve"> </w:t>
      </w:r>
    </w:p>
    <w:p w:rsidR="00184629" w:rsidRPr="002C6840" w:rsidRDefault="00184629" w:rsidP="00184629">
      <w:pPr>
        <w:pStyle w:val="Tekstpodstawowy"/>
        <w:spacing w:before="1"/>
        <w:rPr>
          <w:sz w:val="22"/>
          <w:szCs w:val="22"/>
        </w:rPr>
      </w:pPr>
    </w:p>
    <w:p w:rsidR="00184629" w:rsidRDefault="00184629" w:rsidP="00184629">
      <w:pPr>
        <w:pStyle w:val="Tekstpodstawowy"/>
        <w:spacing w:before="1"/>
        <w:rPr>
          <w:sz w:val="22"/>
          <w:szCs w:val="22"/>
        </w:rPr>
      </w:pPr>
      <w:r w:rsidRPr="002C6840">
        <w:rPr>
          <w:sz w:val="22"/>
          <w:szCs w:val="22"/>
        </w:rPr>
        <w:t>- Obręby ewidencyjne modernizowane w 2014 r. 0009 Chodnów, 0017 Gośliny, 0019 Janów, 0022 Konstantynów, 0037 Przyłuski, 0043 Stara Wieś, 0045 Szczuki, 0059 Nowy Chodnów, 0060 Nowe Przyłuski; w ramach tych prac wykonano: ustalenie przebiegu granic ewidencyjnych obrębów, założ</w:t>
      </w:r>
      <w:r w:rsidRPr="002C6840">
        <w:rPr>
          <w:sz w:val="22"/>
          <w:szCs w:val="22"/>
        </w:rPr>
        <w:t>e</w:t>
      </w:r>
      <w:r w:rsidRPr="002C6840">
        <w:rPr>
          <w:sz w:val="22"/>
          <w:szCs w:val="22"/>
        </w:rPr>
        <w:t xml:space="preserve">nie kartoteki budynków i lokali, aktualizacja użytków i klasyfikacja. </w:t>
      </w:r>
    </w:p>
    <w:p w:rsidR="00184629" w:rsidRPr="002C6840" w:rsidRDefault="00184629" w:rsidP="00184629">
      <w:pPr>
        <w:pStyle w:val="Tekstpodstawowy"/>
        <w:spacing w:before="1"/>
        <w:rPr>
          <w:sz w:val="22"/>
          <w:szCs w:val="22"/>
        </w:rPr>
      </w:pPr>
    </w:p>
    <w:p w:rsidR="00184629" w:rsidRDefault="00184629" w:rsidP="00184629">
      <w:pPr>
        <w:pStyle w:val="Tekstpodstawowy"/>
        <w:spacing w:before="1"/>
        <w:rPr>
          <w:sz w:val="22"/>
          <w:szCs w:val="22"/>
        </w:rPr>
      </w:pPr>
      <w:r w:rsidRPr="002C6840">
        <w:rPr>
          <w:sz w:val="22"/>
          <w:szCs w:val="22"/>
        </w:rPr>
        <w:t>- Obręby ewidencyjne modernizowane w 2015 r. 0021 Józefów, 0024 Krukówka, 0042 Stanisławów, 0050 Wola Chojnata; w ramach tych prac wykonano: ustalenie przebiegu granic ewidencyjnych obr</w:t>
      </w:r>
      <w:r w:rsidRPr="002C6840">
        <w:rPr>
          <w:sz w:val="22"/>
          <w:szCs w:val="22"/>
        </w:rPr>
        <w:t>ę</w:t>
      </w:r>
      <w:r w:rsidRPr="002C6840">
        <w:rPr>
          <w:sz w:val="22"/>
          <w:szCs w:val="22"/>
        </w:rPr>
        <w:t>bów, założenie kartoteki budynków i lokali, aktualizacja użytków i klasyfikacja.</w:t>
      </w:r>
    </w:p>
    <w:p w:rsidR="00184629" w:rsidRPr="002C6840" w:rsidRDefault="00184629" w:rsidP="00184629">
      <w:pPr>
        <w:pStyle w:val="Tekstpodstawowy"/>
        <w:spacing w:before="1"/>
        <w:rPr>
          <w:sz w:val="22"/>
          <w:szCs w:val="22"/>
        </w:rPr>
      </w:pPr>
    </w:p>
    <w:p w:rsidR="00184629" w:rsidRPr="002C6840" w:rsidRDefault="00184629" w:rsidP="00184629">
      <w:pPr>
        <w:pStyle w:val="Tekstpodstawowy"/>
        <w:spacing w:before="1"/>
        <w:rPr>
          <w:sz w:val="22"/>
          <w:szCs w:val="22"/>
        </w:rPr>
      </w:pPr>
      <w:r w:rsidRPr="002C6840">
        <w:rPr>
          <w:sz w:val="22"/>
          <w:szCs w:val="22"/>
        </w:rPr>
        <w:t>- Obręby ewidencyjne objęte modernizacją w 2016 r.: 0001 Aleksandrów,0004 Biała Wieś, 0005 Biał</w:t>
      </w:r>
      <w:r w:rsidRPr="002C6840">
        <w:rPr>
          <w:sz w:val="22"/>
          <w:szCs w:val="22"/>
        </w:rPr>
        <w:t>o</w:t>
      </w:r>
      <w:r w:rsidRPr="002C6840">
        <w:rPr>
          <w:sz w:val="22"/>
          <w:szCs w:val="22"/>
        </w:rPr>
        <w:t>górne, 0008 Byki, 0012 Dańków, 0013 Franklin, 0018 Grzymkowice, 0023 Koprzywna, 0030 Orla G</w:t>
      </w:r>
      <w:r w:rsidRPr="002C6840">
        <w:rPr>
          <w:sz w:val="22"/>
          <w:szCs w:val="22"/>
        </w:rPr>
        <w:t>ó</w:t>
      </w:r>
      <w:r w:rsidRPr="002C6840">
        <w:rPr>
          <w:sz w:val="22"/>
          <w:szCs w:val="22"/>
        </w:rPr>
        <w:t>ra, 0032 Pachy, 0035 Podsę</w:t>
      </w:r>
      <w:r>
        <w:rPr>
          <w:sz w:val="22"/>
          <w:szCs w:val="22"/>
        </w:rPr>
        <w:t>d</w:t>
      </w:r>
      <w:r w:rsidRPr="002C6840">
        <w:rPr>
          <w:sz w:val="22"/>
          <w:szCs w:val="22"/>
        </w:rPr>
        <w:t>kowice, 0040 Rzeczków, 0048 Tuniki, 0049 Wilcze Piętki, 0061 Teresin; w ramach tych prac wykonano: założenie kartotek budynków i lokali, aktualizacj</w:t>
      </w:r>
      <w:r>
        <w:rPr>
          <w:sz w:val="22"/>
          <w:szCs w:val="22"/>
        </w:rPr>
        <w:t>a</w:t>
      </w:r>
      <w:r w:rsidRPr="002C6840">
        <w:rPr>
          <w:sz w:val="22"/>
          <w:szCs w:val="22"/>
        </w:rPr>
        <w:t xml:space="preserve"> klas oraz użytków.</w:t>
      </w:r>
    </w:p>
    <w:p w:rsidR="00184629" w:rsidRDefault="00184629" w:rsidP="00184629">
      <w:pPr>
        <w:pStyle w:val="Tekstpodstawowy"/>
        <w:spacing w:before="1"/>
      </w:pPr>
    </w:p>
    <w:p w:rsidR="00184629" w:rsidRDefault="00184629" w:rsidP="00184629">
      <w:pPr>
        <w:pStyle w:val="Tekstpodstawowy"/>
        <w:spacing w:line="251" w:lineRule="exact"/>
        <w:ind w:firstLine="720"/>
        <w:rPr>
          <w:b/>
          <w:sz w:val="22"/>
          <w:szCs w:val="22"/>
        </w:rPr>
      </w:pPr>
      <w:r w:rsidRPr="00D31C22">
        <w:rPr>
          <w:sz w:val="22"/>
          <w:szCs w:val="22"/>
        </w:rPr>
        <w:t>Podział na podzadania realizacji prac modernizacyjnych, terminy wykonywania poszczegó</w:t>
      </w:r>
      <w:r w:rsidRPr="00D31C22">
        <w:rPr>
          <w:sz w:val="22"/>
          <w:szCs w:val="22"/>
        </w:rPr>
        <w:t>l</w:t>
      </w:r>
      <w:r w:rsidRPr="00D31C22">
        <w:rPr>
          <w:sz w:val="22"/>
          <w:szCs w:val="22"/>
        </w:rPr>
        <w:t xml:space="preserve">nych podzadań, podział na etapy i terminy wykonania prac w ramach modernizacji </w:t>
      </w:r>
      <w:r w:rsidRPr="00992A43">
        <w:rPr>
          <w:i/>
          <w:sz w:val="22"/>
          <w:szCs w:val="22"/>
        </w:rPr>
        <w:t xml:space="preserve">piszący warunki </w:t>
      </w:r>
      <w:r w:rsidRPr="00271A87">
        <w:rPr>
          <w:i/>
          <w:sz w:val="22"/>
          <w:szCs w:val="22"/>
        </w:rPr>
        <w:t>techniczne</w:t>
      </w:r>
      <w:r>
        <w:rPr>
          <w:sz w:val="22"/>
          <w:szCs w:val="22"/>
        </w:rPr>
        <w:t xml:space="preserve"> </w:t>
      </w:r>
      <w:r>
        <w:rPr>
          <w:b/>
          <w:sz w:val="22"/>
          <w:szCs w:val="22"/>
        </w:rPr>
        <w:t>uzgodni podczas spotkań roboczych w powiecie rawskim.</w:t>
      </w:r>
    </w:p>
    <w:p w:rsidR="00184629" w:rsidRDefault="00184629" w:rsidP="00184629">
      <w:pPr>
        <w:pStyle w:val="Tekstpodstawowy"/>
        <w:spacing w:before="1"/>
      </w:pPr>
    </w:p>
    <w:p w:rsidR="00184629" w:rsidRDefault="00184629" w:rsidP="00184629">
      <w:pPr>
        <w:pStyle w:val="Tekstpodstawowy"/>
        <w:spacing w:before="1"/>
        <w:ind w:firstLine="720"/>
        <w:rPr>
          <w:sz w:val="22"/>
          <w:szCs w:val="22"/>
        </w:rPr>
      </w:pPr>
      <w:r w:rsidRPr="002C6840">
        <w:rPr>
          <w:sz w:val="22"/>
          <w:szCs w:val="22"/>
        </w:rPr>
        <w:t xml:space="preserve">Celem prac </w:t>
      </w:r>
      <w:r>
        <w:rPr>
          <w:sz w:val="22"/>
          <w:szCs w:val="22"/>
        </w:rPr>
        <w:t>modernizacyjnych</w:t>
      </w:r>
      <w:r w:rsidRPr="002C6840">
        <w:rPr>
          <w:sz w:val="22"/>
          <w:szCs w:val="22"/>
        </w:rPr>
        <w:t xml:space="preserve"> będzie dostosowanie istniejących danych ewidencyjnych do wymagań określonych w Rozporządzeniu Ministra Rozwoju, Pracy i Technologii z dnia 27 lipca 2021r. w sprawie ewidencji gruntów i budynków w zakresie działek ewidencyjnych (ustalenie granic) oraz d</w:t>
      </w:r>
      <w:r w:rsidRPr="002C6840">
        <w:rPr>
          <w:sz w:val="22"/>
          <w:szCs w:val="22"/>
        </w:rPr>
        <w:t>o</w:t>
      </w:r>
      <w:r w:rsidRPr="002C6840">
        <w:rPr>
          <w:sz w:val="22"/>
          <w:szCs w:val="22"/>
        </w:rPr>
        <w:t>konanie aktualizacji użytków gruntowych i konturów klasyfikacyjnych</w:t>
      </w:r>
      <w:r>
        <w:rPr>
          <w:sz w:val="22"/>
          <w:szCs w:val="22"/>
        </w:rPr>
        <w:t xml:space="preserve">.  </w:t>
      </w:r>
    </w:p>
    <w:p w:rsidR="00184629" w:rsidRDefault="00184629" w:rsidP="00184629">
      <w:pPr>
        <w:pStyle w:val="Tekstpodstawowy"/>
        <w:spacing w:before="1"/>
        <w:ind w:firstLine="720"/>
        <w:rPr>
          <w:sz w:val="22"/>
          <w:szCs w:val="22"/>
        </w:rPr>
      </w:pPr>
      <w:r>
        <w:rPr>
          <w:sz w:val="22"/>
          <w:szCs w:val="22"/>
        </w:rPr>
        <w:t>W</w:t>
      </w:r>
      <w:r w:rsidRPr="002C6840">
        <w:rPr>
          <w:sz w:val="22"/>
          <w:szCs w:val="22"/>
        </w:rPr>
        <w:t xml:space="preserve"> uzasadnionych przypadkach </w:t>
      </w:r>
      <w:r>
        <w:rPr>
          <w:sz w:val="22"/>
          <w:szCs w:val="22"/>
        </w:rPr>
        <w:t xml:space="preserve">należy </w:t>
      </w:r>
      <w:r w:rsidRPr="002C6840">
        <w:rPr>
          <w:sz w:val="22"/>
          <w:szCs w:val="22"/>
        </w:rPr>
        <w:t>przeprowadz</w:t>
      </w:r>
      <w:r>
        <w:rPr>
          <w:sz w:val="22"/>
          <w:szCs w:val="22"/>
        </w:rPr>
        <w:t>ić</w:t>
      </w:r>
      <w:r w:rsidRPr="002C6840">
        <w:rPr>
          <w:sz w:val="22"/>
          <w:szCs w:val="22"/>
        </w:rPr>
        <w:t xml:space="preserve"> ponown</w:t>
      </w:r>
      <w:r>
        <w:rPr>
          <w:sz w:val="22"/>
          <w:szCs w:val="22"/>
        </w:rPr>
        <w:t>ie</w:t>
      </w:r>
      <w:r w:rsidRPr="002C6840">
        <w:rPr>
          <w:sz w:val="22"/>
          <w:szCs w:val="22"/>
        </w:rPr>
        <w:t xml:space="preserve"> gleboznawcz</w:t>
      </w:r>
      <w:r>
        <w:rPr>
          <w:sz w:val="22"/>
          <w:szCs w:val="22"/>
        </w:rPr>
        <w:t>ą</w:t>
      </w:r>
      <w:r w:rsidRPr="002C6840">
        <w:rPr>
          <w:sz w:val="22"/>
          <w:szCs w:val="22"/>
        </w:rPr>
        <w:t xml:space="preserve"> klasyfikacj</w:t>
      </w:r>
      <w:r>
        <w:rPr>
          <w:sz w:val="22"/>
          <w:szCs w:val="22"/>
        </w:rPr>
        <w:t>ę</w:t>
      </w:r>
      <w:r w:rsidRPr="002C6840">
        <w:rPr>
          <w:sz w:val="22"/>
          <w:szCs w:val="22"/>
        </w:rPr>
        <w:t xml:space="preserve"> gruntów oraz </w:t>
      </w:r>
      <w:r>
        <w:rPr>
          <w:sz w:val="22"/>
          <w:szCs w:val="22"/>
        </w:rPr>
        <w:t>uzupeł</w:t>
      </w:r>
      <w:r w:rsidRPr="002C6840">
        <w:rPr>
          <w:sz w:val="22"/>
          <w:szCs w:val="22"/>
        </w:rPr>
        <w:t>ni</w:t>
      </w:r>
      <w:r>
        <w:rPr>
          <w:sz w:val="22"/>
          <w:szCs w:val="22"/>
        </w:rPr>
        <w:t>ć</w:t>
      </w:r>
      <w:r w:rsidRPr="002C6840">
        <w:rPr>
          <w:sz w:val="22"/>
          <w:szCs w:val="22"/>
        </w:rPr>
        <w:t xml:space="preserve"> bazy danych ewidencyjnych o informacje dotyczące budynków i lokali</w:t>
      </w:r>
      <w:r>
        <w:rPr>
          <w:sz w:val="22"/>
          <w:szCs w:val="22"/>
        </w:rPr>
        <w:t xml:space="preserve"> (jeśli te nie spełniają wymogów rozporządzenia EGIB) </w:t>
      </w:r>
      <w:r w:rsidRPr="002C6840">
        <w:rPr>
          <w:sz w:val="22"/>
          <w:szCs w:val="22"/>
        </w:rPr>
        <w:t>.</w:t>
      </w:r>
    </w:p>
    <w:p w:rsidR="00184629" w:rsidRDefault="00184629" w:rsidP="00184629">
      <w:pPr>
        <w:pStyle w:val="Tekstpodstawowy"/>
        <w:spacing w:before="1"/>
        <w:ind w:firstLine="720"/>
        <w:rPr>
          <w:sz w:val="22"/>
          <w:szCs w:val="22"/>
        </w:rPr>
      </w:pPr>
    </w:p>
    <w:p w:rsidR="00184629" w:rsidRDefault="00184629" w:rsidP="00184629">
      <w:pPr>
        <w:pStyle w:val="Tekstpodstawowy"/>
        <w:spacing w:line="251" w:lineRule="exact"/>
        <w:ind w:firstLine="720"/>
        <w:rPr>
          <w:sz w:val="22"/>
          <w:szCs w:val="22"/>
        </w:rPr>
      </w:pPr>
      <w:r>
        <w:rPr>
          <w:sz w:val="22"/>
          <w:szCs w:val="22"/>
        </w:rPr>
        <w:t>Planowany termin uzyskania uzgodnionych Projektów Modernizacji to 27.02.2026 r.</w:t>
      </w:r>
    </w:p>
    <w:p w:rsidR="00265630" w:rsidRDefault="00265630" w:rsidP="002C6840">
      <w:pPr>
        <w:pStyle w:val="Tekstpodstawowy"/>
        <w:spacing w:before="1"/>
        <w:ind w:firstLine="720"/>
        <w:rPr>
          <w:sz w:val="22"/>
          <w:szCs w:val="22"/>
        </w:rPr>
      </w:pPr>
    </w:p>
    <w:p w:rsidR="00A17D52" w:rsidRPr="002C6840" w:rsidRDefault="00A17D52" w:rsidP="002C6840">
      <w:pPr>
        <w:pStyle w:val="Tekstpodstawowy"/>
        <w:spacing w:before="1"/>
        <w:ind w:firstLine="720"/>
        <w:rPr>
          <w:sz w:val="22"/>
          <w:szCs w:val="22"/>
        </w:rPr>
      </w:pPr>
    </w:p>
    <w:p w:rsidR="00265630" w:rsidRDefault="00265630" w:rsidP="00265630">
      <w:pPr>
        <w:pStyle w:val="Akapitzlist"/>
        <w:numPr>
          <w:ilvl w:val="0"/>
          <w:numId w:val="29"/>
        </w:numPr>
        <w:tabs>
          <w:tab w:val="left" w:pos="1711"/>
        </w:tabs>
        <w:autoSpaceDE w:val="0"/>
        <w:autoSpaceDN w:val="0"/>
        <w:spacing w:before="72"/>
        <w:ind w:right="137"/>
        <w:rPr>
          <w:b/>
          <w:u w:val="single"/>
        </w:rPr>
      </w:pPr>
      <w:r>
        <w:rPr>
          <w:b/>
          <w:u w:val="single"/>
        </w:rPr>
        <w:t xml:space="preserve">Zadanie </w:t>
      </w:r>
      <w:r w:rsidR="0056664D">
        <w:rPr>
          <w:b/>
          <w:u w:val="single"/>
        </w:rPr>
        <w:t>9</w:t>
      </w:r>
      <w:r>
        <w:rPr>
          <w:b/>
          <w:u w:val="single"/>
        </w:rPr>
        <w:t xml:space="preserve"> - </w:t>
      </w:r>
      <w:r w:rsidRPr="00A145B9">
        <w:rPr>
          <w:b/>
          <w:u w:val="single"/>
        </w:rPr>
        <w:t xml:space="preserve">Powiat </w:t>
      </w:r>
      <w:r>
        <w:rPr>
          <w:b/>
          <w:u w:val="single"/>
        </w:rPr>
        <w:t>skierniewicki</w:t>
      </w:r>
    </w:p>
    <w:p w:rsidR="00A17D52" w:rsidRDefault="00A17D52" w:rsidP="00A17D52">
      <w:pPr>
        <w:tabs>
          <w:tab w:val="left" w:pos="1711"/>
        </w:tabs>
        <w:autoSpaceDE w:val="0"/>
        <w:autoSpaceDN w:val="0"/>
        <w:spacing w:before="72"/>
        <w:ind w:right="137"/>
        <w:rPr>
          <w:b/>
          <w:u w:val="single"/>
        </w:rPr>
      </w:pPr>
    </w:p>
    <w:p w:rsidR="00A17D52" w:rsidRDefault="00A17D52" w:rsidP="00A17D52">
      <w:pPr>
        <w:tabs>
          <w:tab w:val="left" w:pos="1711"/>
        </w:tabs>
        <w:autoSpaceDE w:val="0"/>
        <w:autoSpaceDN w:val="0"/>
        <w:spacing w:before="72"/>
        <w:ind w:right="137"/>
      </w:pPr>
      <w:r>
        <w:tab/>
      </w:r>
      <w:r w:rsidRPr="002525AD">
        <w:t xml:space="preserve">Opracowanie </w:t>
      </w:r>
      <w:r w:rsidRPr="002525AD">
        <w:rPr>
          <w:b/>
        </w:rPr>
        <w:t>warunków technicznych na dostawę Baz</w:t>
      </w:r>
      <w:r w:rsidRPr="002525AD">
        <w:rPr>
          <w:spacing w:val="-7"/>
        </w:rPr>
        <w:t xml:space="preserve"> </w:t>
      </w:r>
      <w:r w:rsidRPr="002525AD">
        <w:rPr>
          <w:rStyle w:val="Pogrubienie"/>
          <w:shd w:val="clear" w:color="auto" w:fill="FFFFFF"/>
        </w:rPr>
        <w:t xml:space="preserve">EGIB </w:t>
      </w:r>
      <w:r w:rsidRPr="002525AD">
        <w:t xml:space="preserve">i zasilenie tymi bazami systemu infrastruktury informacji przestrzennej, z jednoczesnym opracowaniem </w:t>
      </w:r>
      <w:r w:rsidRPr="002525AD">
        <w:rPr>
          <w:rStyle w:val="Pogrubienie"/>
          <w:shd w:val="clear" w:color="auto" w:fill="FFFFFF"/>
        </w:rPr>
        <w:t xml:space="preserve">warunków technicznych na Weryfikację baz EGIB </w:t>
      </w:r>
      <w:r w:rsidRPr="002525AD">
        <w:t>dla powiatu</w:t>
      </w:r>
      <w:r>
        <w:t xml:space="preserve"> skierniewickiego, dostawa baz obejmuje 9 o</w:t>
      </w:r>
      <w:r>
        <w:t>b</w:t>
      </w:r>
      <w:r>
        <w:t>rębów w gm. Mykanów i 35 obrębów w gm. Nowy Kawęczyn</w:t>
      </w:r>
    </w:p>
    <w:p w:rsidR="005215A2" w:rsidRPr="00A17D52" w:rsidRDefault="005215A2" w:rsidP="00A17D52">
      <w:pPr>
        <w:tabs>
          <w:tab w:val="left" w:pos="1711"/>
        </w:tabs>
        <w:autoSpaceDE w:val="0"/>
        <w:autoSpaceDN w:val="0"/>
        <w:spacing w:before="72"/>
        <w:ind w:right="137"/>
        <w:rPr>
          <w:b/>
          <w:u w:val="single"/>
        </w:rPr>
      </w:pPr>
    </w:p>
    <w:p w:rsidR="002C6840" w:rsidRDefault="005215A2">
      <w:pPr>
        <w:pStyle w:val="Tekstpodstawowy"/>
        <w:spacing w:before="1"/>
        <w:rPr>
          <w:b/>
        </w:rPr>
      </w:pPr>
      <w:r w:rsidRPr="00193DF9">
        <w:rPr>
          <w:b/>
          <w:sz w:val="22"/>
          <w:szCs w:val="22"/>
        </w:rPr>
        <w:t>Planowany podział</w:t>
      </w:r>
      <w:r>
        <w:rPr>
          <w:b/>
          <w:sz w:val="22"/>
          <w:szCs w:val="22"/>
        </w:rPr>
        <w:t xml:space="preserve"> na części</w:t>
      </w:r>
    </w:p>
    <w:p w:rsidR="005215A2" w:rsidRDefault="005215A2">
      <w:pPr>
        <w:pStyle w:val="Tekstpodstawowy"/>
        <w:spacing w:before="1"/>
        <w:rPr>
          <w:b/>
        </w:rPr>
      </w:pPr>
    </w:p>
    <w:p w:rsidR="00A17D52" w:rsidRPr="00A17D52" w:rsidRDefault="005215A2" w:rsidP="00A17D52">
      <w:pPr>
        <w:pStyle w:val="Nagwek11"/>
        <w:tabs>
          <w:tab w:val="left" w:pos="838"/>
        </w:tabs>
        <w:rPr>
          <w:b w:val="0"/>
          <w:sz w:val="22"/>
          <w:szCs w:val="22"/>
        </w:rPr>
      </w:pPr>
      <w:r>
        <w:rPr>
          <w:b w:val="0"/>
          <w:sz w:val="22"/>
          <w:szCs w:val="22"/>
        </w:rPr>
        <w:tab/>
      </w:r>
      <w:r w:rsidRPr="005215A2">
        <w:rPr>
          <w:sz w:val="22"/>
          <w:szCs w:val="22"/>
        </w:rPr>
        <w:t xml:space="preserve">Część </w:t>
      </w:r>
      <w:r w:rsidR="00A17D52" w:rsidRPr="005215A2">
        <w:rPr>
          <w:sz w:val="22"/>
          <w:szCs w:val="22"/>
        </w:rPr>
        <w:t>1</w:t>
      </w:r>
      <w:r w:rsidR="00A17D52">
        <w:rPr>
          <w:b w:val="0"/>
          <w:sz w:val="22"/>
          <w:szCs w:val="22"/>
        </w:rPr>
        <w:t xml:space="preserve">. </w:t>
      </w:r>
      <w:r w:rsidR="00A17D52" w:rsidRPr="005215A2">
        <w:rPr>
          <w:sz w:val="22"/>
          <w:szCs w:val="22"/>
        </w:rPr>
        <w:t>Gmina Maków 9 obrębów:</w:t>
      </w:r>
      <w:r w:rsidR="00A17D52" w:rsidRPr="00A17D52">
        <w:rPr>
          <w:b w:val="0"/>
          <w:sz w:val="22"/>
          <w:szCs w:val="22"/>
        </w:rPr>
        <w:t xml:space="preserve"> (101506_2.0002 Jacochów, 101506_2.0003 Krężce, 101506_2.0004 Maków, 101506_2.0006 Pszczonów, 101506_2.0007 Sielce, 101506_2.0008 Sło</w:t>
      </w:r>
      <w:r w:rsidR="00A17D52" w:rsidRPr="00A17D52">
        <w:rPr>
          <w:b w:val="0"/>
          <w:sz w:val="22"/>
          <w:szCs w:val="22"/>
        </w:rPr>
        <w:t>m</w:t>
      </w:r>
      <w:r w:rsidR="00A17D52" w:rsidRPr="00A17D52">
        <w:rPr>
          <w:b w:val="0"/>
          <w:sz w:val="22"/>
          <w:szCs w:val="22"/>
        </w:rPr>
        <w:t>ków, 101506_2.0009 Święte Laski, 101506_2.0010 Święte Nowaki, 101506_2.0011 Wola Makowska.</w:t>
      </w:r>
    </w:p>
    <w:p w:rsidR="00A17D52" w:rsidRPr="00A17D52" w:rsidRDefault="005215A2" w:rsidP="005215A2">
      <w:pPr>
        <w:pStyle w:val="Nagwek11"/>
        <w:tabs>
          <w:tab w:val="left" w:pos="838"/>
        </w:tabs>
        <w:rPr>
          <w:b w:val="0"/>
          <w:sz w:val="22"/>
          <w:szCs w:val="22"/>
        </w:rPr>
      </w:pPr>
      <w:r>
        <w:rPr>
          <w:b w:val="0"/>
          <w:sz w:val="22"/>
          <w:szCs w:val="22"/>
        </w:rPr>
        <w:lastRenderedPageBreak/>
        <w:tab/>
      </w:r>
      <w:r w:rsidR="00A17D52" w:rsidRPr="00A17D52">
        <w:rPr>
          <w:b w:val="0"/>
          <w:sz w:val="22"/>
          <w:szCs w:val="22"/>
        </w:rPr>
        <w:t xml:space="preserve"> </w:t>
      </w:r>
      <w:r w:rsidRPr="005215A2">
        <w:rPr>
          <w:sz w:val="22"/>
          <w:szCs w:val="22"/>
        </w:rPr>
        <w:t xml:space="preserve">Część </w:t>
      </w:r>
      <w:r w:rsidR="00A17D52" w:rsidRPr="005215A2">
        <w:rPr>
          <w:sz w:val="22"/>
          <w:szCs w:val="22"/>
        </w:rPr>
        <w:t>2</w:t>
      </w:r>
      <w:r w:rsidR="00A17D52" w:rsidRPr="00A17D52">
        <w:rPr>
          <w:b w:val="0"/>
          <w:sz w:val="22"/>
          <w:szCs w:val="22"/>
        </w:rPr>
        <w:t xml:space="preserve">. </w:t>
      </w:r>
      <w:r w:rsidR="00A17D52" w:rsidRPr="005215A2">
        <w:rPr>
          <w:sz w:val="22"/>
          <w:szCs w:val="22"/>
        </w:rPr>
        <w:t>Gmina Nowy Kawęczyn - 18 obrębów:</w:t>
      </w:r>
      <w:r w:rsidR="00A17D52" w:rsidRPr="00A17D52">
        <w:rPr>
          <w:b w:val="0"/>
          <w:sz w:val="22"/>
          <w:szCs w:val="22"/>
        </w:rPr>
        <w:t xml:space="preserve"> (101507_2.0001 Adamów, 101507_2.0002 Budy Trzcińskie, 101507_2.0003 Doleck, 101507_2.0004 Dukaczew, 101507_2.0005 Dzwonkowice, 101507_2.0006 Esterka, 101507_2.0007 Franciszkany, 101507_2.0008 </w:t>
      </w:r>
      <w:proofErr w:type="spellStart"/>
      <w:r w:rsidR="00A17D52" w:rsidRPr="00A17D52">
        <w:rPr>
          <w:b w:val="0"/>
          <w:sz w:val="22"/>
          <w:szCs w:val="22"/>
        </w:rPr>
        <w:t>Helenków</w:t>
      </w:r>
      <w:proofErr w:type="spellEnd"/>
      <w:r w:rsidR="00A17D52" w:rsidRPr="00A17D52">
        <w:rPr>
          <w:b w:val="0"/>
          <w:sz w:val="22"/>
          <w:szCs w:val="22"/>
        </w:rPr>
        <w:t>, 101507_2.0009 Kaczorów, 101507_2.0010 Kawęczyn B, 101507_2.0011 Kazimierzów, 101507_2.0012 Kolonia St</w:t>
      </w:r>
      <w:r w:rsidR="00A17D52" w:rsidRPr="00A17D52">
        <w:rPr>
          <w:b w:val="0"/>
          <w:sz w:val="22"/>
          <w:szCs w:val="22"/>
        </w:rPr>
        <w:t>a</w:t>
      </w:r>
      <w:r w:rsidR="00A17D52" w:rsidRPr="00A17D52">
        <w:rPr>
          <w:b w:val="0"/>
          <w:sz w:val="22"/>
          <w:szCs w:val="22"/>
        </w:rPr>
        <w:t xml:space="preserve">rorawska, 101507_2.0013 </w:t>
      </w:r>
      <w:proofErr w:type="spellStart"/>
      <w:r w:rsidR="00A17D52" w:rsidRPr="00A17D52">
        <w:rPr>
          <w:b w:val="0"/>
          <w:sz w:val="22"/>
          <w:szCs w:val="22"/>
        </w:rPr>
        <w:t>Kwasowiec</w:t>
      </w:r>
      <w:proofErr w:type="spellEnd"/>
      <w:r w:rsidR="00A17D52" w:rsidRPr="00A17D52">
        <w:rPr>
          <w:b w:val="0"/>
          <w:sz w:val="22"/>
          <w:szCs w:val="22"/>
        </w:rPr>
        <w:t xml:space="preserve">, 101507_2.0014 Marianka, 101507_2.0015 Marianów, 101507_2.0016 Nowa Trzcianna, 101507_2.0017 Nowy Dwór, 101507_2.0018 Nowy Dwór Parcela. </w:t>
      </w:r>
    </w:p>
    <w:p w:rsidR="00A17D52" w:rsidRDefault="005215A2" w:rsidP="005215A2">
      <w:pPr>
        <w:pStyle w:val="Nagwek11"/>
        <w:tabs>
          <w:tab w:val="left" w:pos="838"/>
        </w:tabs>
        <w:rPr>
          <w:b w:val="0"/>
          <w:sz w:val="22"/>
          <w:szCs w:val="22"/>
        </w:rPr>
      </w:pPr>
      <w:r>
        <w:rPr>
          <w:b w:val="0"/>
          <w:sz w:val="22"/>
          <w:szCs w:val="22"/>
        </w:rPr>
        <w:tab/>
      </w:r>
      <w:r w:rsidRPr="005215A2">
        <w:rPr>
          <w:sz w:val="22"/>
          <w:szCs w:val="22"/>
        </w:rPr>
        <w:t xml:space="preserve">Część </w:t>
      </w:r>
      <w:r w:rsidR="00A17D52" w:rsidRPr="005215A2">
        <w:rPr>
          <w:sz w:val="22"/>
          <w:szCs w:val="22"/>
        </w:rPr>
        <w:t>3. Gmina Nowy Kawęczyn - 17 obrębów</w:t>
      </w:r>
      <w:r w:rsidR="00A17D52" w:rsidRPr="00A17D52">
        <w:rPr>
          <w:b w:val="0"/>
          <w:sz w:val="22"/>
          <w:szCs w:val="22"/>
        </w:rPr>
        <w:t>: 101507_2.0019 Nowy Kawęczyn, 101507_2.0020 Nowy Rzędków, 101507_2.0021 Podtrzcianna, 101507_2.0022 Prandotów, 101507_2.0023 Psary, 101507_2.0024 Raducz, 101507_2.0025 Rawiczów, 101507_2.0026 Rzędków, 101507_2.0027 Sewerynów, 101507_2.0028 Stara Rawa, 101507_2.0029 Stary Rzędków, 101507_2.0030 Strzyboga, 101507_2.0031 Suliszew, 101507_2.0032 Trzcianna, 101507_2.0033 Zglinna Duża, 101507_2.0034 Zglinna Mała, 101507_2.0035 PGR Nowy Dwór.</w:t>
      </w:r>
    </w:p>
    <w:p w:rsidR="005215A2" w:rsidRPr="00A17D52" w:rsidRDefault="005215A2" w:rsidP="005215A2">
      <w:pPr>
        <w:pStyle w:val="Nagwek11"/>
        <w:tabs>
          <w:tab w:val="left" w:pos="838"/>
        </w:tabs>
        <w:rPr>
          <w:b w:val="0"/>
          <w:sz w:val="22"/>
          <w:szCs w:val="22"/>
        </w:rPr>
      </w:pPr>
    </w:p>
    <w:p w:rsidR="00A17D52" w:rsidRDefault="005215A2" w:rsidP="00A17D52">
      <w:pPr>
        <w:pStyle w:val="Tekstpodstawowy"/>
        <w:spacing w:line="251" w:lineRule="exact"/>
        <w:ind w:firstLine="720"/>
        <w:rPr>
          <w:b/>
          <w:sz w:val="22"/>
          <w:szCs w:val="22"/>
        </w:rPr>
      </w:pPr>
      <w:r>
        <w:rPr>
          <w:sz w:val="22"/>
          <w:szCs w:val="22"/>
        </w:rPr>
        <w:t>T</w:t>
      </w:r>
      <w:r w:rsidR="00A17D52" w:rsidRPr="00D31C22">
        <w:rPr>
          <w:sz w:val="22"/>
          <w:szCs w:val="22"/>
        </w:rPr>
        <w:t xml:space="preserve">erminy wykonywania poszczególnych </w:t>
      </w:r>
      <w:r>
        <w:rPr>
          <w:sz w:val="22"/>
          <w:szCs w:val="22"/>
        </w:rPr>
        <w:t>części</w:t>
      </w:r>
      <w:r w:rsidR="00A17D52" w:rsidRPr="00D31C22">
        <w:rPr>
          <w:sz w:val="22"/>
          <w:szCs w:val="22"/>
        </w:rPr>
        <w:t>,</w:t>
      </w:r>
      <w:r w:rsidR="00A17D52">
        <w:rPr>
          <w:sz w:val="22"/>
          <w:szCs w:val="22"/>
        </w:rPr>
        <w:t xml:space="preserve"> </w:t>
      </w:r>
      <w:r w:rsidR="00A17D52" w:rsidRPr="00D31C22">
        <w:rPr>
          <w:sz w:val="22"/>
          <w:szCs w:val="22"/>
        </w:rPr>
        <w:t xml:space="preserve">podział na etapy i terminy wykonania prac w ramach modernizacji </w:t>
      </w:r>
      <w:r w:rsidR="00A17D52" w:rsidRPr="00992A43">
        <w:rPr>
          <w:i/>
          <w:sz w:val="22"/>
          <w:szCs w:val="22"/>
        </w:rPr>
        <w:t xml:space="preserve">piszący warunki </w:t>
      </w:r>
      <w:r w:rsidR="00A17D52" w:rsidRPr="00271A87">
        <w:rPr>
          <w:i/>
          <w:sz w:val="22"/>
          <w:szCs w:val="22"/>
        </w:rPr>
        <w:t>techniczne</w:t>
      </w:r>
      <w:r w:rsidR="00A17D52">
        <w:rPr>
          <w:sz w:val="22"/>
          <w:szCs w:val="22"/>
        </w:rPr>
        <w:t xml:space="preserve"> </w:t>
      </w:r>
      <w:r w:rsidR="00A17D52">
        <w:rPr>
          <w:b/>
          <w:sz w:val="22"/>
          <w:szCs w:val="22"/>
        </w:rPr>
        <w:t>uzgodni podczas spotkań roboczych w powiecie skierniewickim.</w:t>
      </w:r>
    </w:p>
    <w:p w:rsidR="00A17D52" w:rsidRDefault="00A17D52" w:rsidP="00A17D52">
      <w:pPr>
        <w:pStyle w:val="Tekstpodstawowy"/>
        <w:spacing w:line="251" w:lineRule="exact"/>
        <w:ind w:firstLine="720"/>
        <w:rPr>
          <w:b/>
          <w:sz w:val="22"/>
          <w:szCs w:val="22"/>
        </w:rPr>
      </w:pPr>
    </w:p>
    <w:p w:rsidR="00A17D52" w:rsidRDefault="00A17D52" w:rsidP="00A17D52">
      <w:pPr>
        <w:pStyle w:val="Tekstpodstawowy"/>
        <w:spacing w:line="251" w:lineRule="exact"/>
        <w:rPr>
          <w:sz w:val="22"/>
          <w:szCs w:val="22"/>
        </w:rPr>
      </w:pPr>
      <w:r>
        <w:rPr>
          <w:b/>
          <w:sz w:val="22"/>
          <w:szCs w:val="22"/>
        </w:rPr>
        <w:tab/>
      </w:r>
      <w:r w:rsidRPr="00BF141F">
        <w:rPr>
          <w:sz w:val="22"/>
          <w:szCs w:val="22"/>
        </w:rPr>
        <w:t xml:space="preserve">Modernizacja </w:t>
      </w:r>
      <w:proofErr w:type="spellStart"/>
      <w:r w:rsidRPr="00BF141F">
        <w:rPr>
          <w:sz w:val="22"/>
          <w:szCs w:val="22"/>
        </w:rPr>
        <w:t>EGiB</w:t>
      </w:r>
      <w:proofErr w:type="spellEnd"/>
      <w:r w:rsidRPr="00BF141F">
        <w:rPr>
          <w:sz w:val="22"/>
          <w:szCs w:val="22"/>
        </w:rPr>
        <w:t xml:space="preserve"> będzie wykonywana kompleksowo, w zakresie działek, budynków i lokali wraz </w:t>
      </w:r>
      <w:r w:rsidR="00033F33">
        <w:rPr>
          <w:sz w:val="22"/>
          <w:szCs w:val="22"/>
        </w:rPr>
        <w:t xml:space="preserve">z </w:t>
      </w:r>
      <w:r w:rsidRPr="00BF141F">
        <w:rPr>
          <w:sz w:val="22"/>
          <w:szCs w:val="22"/>
        </w:rPr>
        <w:t>gleboznawczą klasyfikacją gruntów</w:t>
      </w:r>
      <w:r>
        <w:rPr>
          <w:sz w:val="22"/>
          <w:szCs w:val="22"/>
        </w:rPr>
        <w:t>.</w:t>
      </w:r>
    </w:p>
    <w:p w:rsidR="00A17D52" w:rsidRPr="00BF141F" w:rsidRDefault="00A17D52" w:rsidP="00A17D52">
      <w:pPr>
        <w:pStyle w:val="Tekstpodstawowy"/>
        <w:spacing w:line="251" w:lineRule="exact"/>
        <w:rPr>
          <w:sz w:val="22"/>
          <w:szCs w:val="22"/>
        </w:rPr>
      </w:pPr>
    </w:p>
    <w:p w:rsidR="00A17D52" w:rsidRDefault="00A17D52" w:rsidP="00A17D52">
      <w:pPr>
        <w:pStyle w:val="Tekstpodstawowy"/>
        <w:spacing w:line="251" w:lineRule="exact"/>
        <w:rPr>
          <w:sz w:val="22"/>
          <w:szCs w:val="22"/>
        </w:rPr>
      </w:pPr>
      <w:r>
        <w:rPr>
          <w:sz w:val="22"/>
          <w:szCs w:val="22"/>
        </w:rPr>
        <w:tab/>
        <w:t xml:space="preserve">Planowany termin uzyskania uzgodnionych Projektów Modernizacji to </w:t>
      </w:r>
      <w:r w:rsidR="00210E4A" w:rsidRPr="00210E4A">
        <w:rPr>
          <w:sz w:val="22"/>
          <w:szCs w:val="22"/>
          <w:u w:val="dotted"/>
        </w:rPr>
        <w:t>31.01.2026 r.</w:t>
      </w:r>
    </w:p>
    <w:p w:rsidR="00A17D52" w:rsidRDefault="00A17D52" w:rsidP="00A17D52">
      <w:pPr>
        <w:pStyle w:val="Tekstpodstawowy"/>
        <w:spacing w:line="251" w:lineRule="exact"/>
        <w:rPr>
          <w:b/>
        </w:rPr>
      </w:pPr>
    </w:p>
    <w:p w:rsidR="00A17D52" w:rsidRDefault="00A17D52" w:rsidP="00A17D52">
      <w:pPr>
        <w:pStyle w:val="Nagwek11"/>
        <w:tabs>
          <w:tab w:val="left" w:pos="838"/>
        </w:tabs>
        <w:ind w:left="1199"/>
      </w:pPr>
    </w:p>
    <w:p w:rsidR="005215A2" w:rsidRDefault="005215A2" w:rsidP="005215A2">
      <w:pPr>
        <w:pStyle w:val="Akapitzlist"/>
        <w:numPr>
          <w:ilvl w:val="0"/>
          <w:numId w:val="29"/>
        </w:numPr>
        <w:tabs>
          <w:tab w:val="left" w:pos="1711"/>
        </w:tabs>
        <w:autoSpaceDE w:val="0"/>
        <w:autoSpaceDN w:val="0"/>
        <w:spacing w:before="72"/>
        <w:ind w:right="137"/>
        <w:rPr>
          <w:b/>
          <w:u w:val="single"/>
        </w:rPr>
      </w:pPr>
      <w:r>
        <w:rPr>
          <w:b/>
          <w:u w:val="single"/>
        </w:rPr>
        <w:t xml:space="preserve">Zadanie </w:t>
      </w:r>
      <w:r w:rsidR="0056664D">
        <w:rPr>
          <w:b/>
          <w:u w:val="single"/>
        </w:rPr>
        <w:t>10</w:t>
      </w:r>
      <w:r>
        <w:rPr>
          <w:b/>
          <w:u w:val="single"/>
        </w:rPr>
        <w:t xml:space="preserve"> - </w:t>
      </w:r>
      <w:r w:rsidRPr="00A145B9">
        <w:rPr>
          <w:b/>
          <w:u w:val="single"/>
        </w:rPr>
        <w:t xml:space="preserve">Powiat </w:t>
      </w:r>
      <w:r>
        <w:rPr>
          <w:b/>
          <w:u w:val="single"/>
        </w:rPr>
        <w:t>wieruszowski</w:t>
      </w:r>
    </w:p>
    <w:p w:rsidR="00122633" w:rsidRDefault="00122633" w:rsidP="00122633">
      <w:pPr>
        <w:tabs>
          <w:tab w:val="left" w:pos="1711"/>
        </w:tabs>
        <w:autoSpaceDE w:val="0"/>
        <w:autoSpaceDN w:val="0"/>
        <w:spacing w:before="72"/>
        <w:ind w:right="137"/>
        <w:rPr>
          <w:b/>
          <w:u w:val="single"/>
        </w:rPr>
      </w:pPr>
    </w:p>
    <w:p w:rsidR="00095E6C" w:rsidRDefault="00122633" w:rsidP="00095E6C">
      <w:pPr>
        <w:tabs>
          <w:tab w:val="left" w:pos="1711"/>
        </w:tabs>
        <w:autoSpaceDE w:val="0"/>
        <w:autoSpaceDN w:val="0"/>
        <w:spacing w:before="72"/>
        <w:ind w:right="137"/>
      </w:pPr>
      <w:r>
        <w:tab/>
      </w:r>
      <w:r w:rsidR="00095E6C" w:rsidRPr="002525AD">
        <w:t xml:space="preserve">Opracowanie </w:t>
      </w:r>
      <w:r w:rsidR="00095E6C" w:rsidRPr="002525AD">
        <w:rPr>
          <w:b/>
        </w:rPr>
        <w:t>warunków technicznych na dostawę Baz</w:t>
      </w:r>
      <w:r w:rsidR="00095E6C" w:rsidRPr="002525AD">
        <w:rPr>
          <w:spacing w:val="-7"/>
        </w:rPr>
        <w:t xml:space="preserve"> </w:t>
      </w:r>
      <w:r w:rsidR="00095E6C" w:rsidRPr="002525AD">
        <w:rPr>
          <w:rStyle w:val="Pogrubienie"/>
          <w:shd w:val="clear" w:color="auto" w:fill="FFFFFF"/>
        </w:rPr>
        <w:t xml:space="preserve">EGIB </w:t>
      </w:r>
      <w:r w:rsidR="00095E6C" w:rsidRPr="002525AD">
        <w:t xml:space="preserve">i zasilenie tymi bazami systemu infrastruktury informacji przestrzennej, z jednoczesnym opracowaniem </w:t>
      </w:r>
      <w:r w:rsidR="00095E6C" w:rsidRPr="002525AD">
        <w:rPr>
          <w:rStyle w:val="Pogrubienie"/>
          <w:shd w:val="clear" w:color="auto" w:fill="FFFFFF"/>
        </w:rPr>
        <w:t xml:space="preserve">warunków technicznych na Weryfikację baz EGIB </w:t>
      </w:r>
      <w:r w:rsidR="00095E6C" w:rsidRPr="002525AD">
        <w:t>dla powiatu</w:t>
      </w:r>
      <w:r w:rsidR="00095E6C">
        <w:t xml:space="preserve"> wieruszowskiego,  dostawa baz obejmuje obr</w:t>
      </w:r>
      <w:r w:rsidR="00095E6C">
        <w:t>ę</w:t>
      </w:r>
      <w:r w:rsidR="00095E6C">
        <w:t xml:space="preserve">by: </w:t>
      </w:r>
    </w:p>
    <w:p w:rsidR="00095E6C" w:rsidRDefault="00095E6C" w:rsidP="00095E6C">
      <w:pPr>
        <w:pStyle w:val="Akapitzlist"/>
        <w:numPr>
          <w:ilvl w:val="0"/>
          <w:numId w:val="35"/>
        </w:numPr>
        <w:tabs>
          <w:tab w:val="left" w:pos="1711"/>
        </w:tabs>
        <w:autoSpaceDE w:val="0"/>
        <w:autoSpaceDN w:val="0"/>
        <w:spacing w:before="72"/>
        <w:ind w:right="137"/>
      </w:pPr>
      <w:r>
        <w:t xml:space="preserve">101807_4.0001 – miasto Wieruszów, </w:t>
      </w:r>
    </w:p>
    <w:p w:rsidR="00095E6C" w:rsidRPr="00122633" w:rsidRDefault="00095E6C" w:rsidP="00095E6C">
      <w:pPr>
        <w:pStyle w:val="Akapitzlist"/>
        <w:numPr>
          <w:ilvl w:val="0"/>
          <w:numId w:val="35"/>
        </w:numPr>
        <w:tabs>
          <w:tab w:val="left" w:pos="1711"/>
        </w:tabs>
        <w:autoSpaceDE w:val="0"/>
        <w:autoSpaceDN w:val="0"/>
        <w:spacing w:before="72"/>
        <w:ind w:right="137"/>
        <w:rPr>
          <w:b/>
          <w:u w:val="single"/>
        </w:rPr>
      </w:pPr>
      <w:r>
        <w:t xml:space="preserve">101807_5.0001 – Chobanin, </w:t>
      </w:r>
    </w:p>
    <w:p w:rsidR="00095E6C" w:rsidRPr="006A463C" w:rsidRDefault="00095E6C" w:rsidP="00095E6C">
      <w:pPr>
        <w:pStyle w:val="Akapitzlist"/>
        <w:numPr>
          <w:ilvl w:val="0"/>
          <w:numId w:val="35"/>
        </w:numPr>
        <w:tabs>
          <w:tab w:val="left" w:pos="1711"/>
        </w:tabs>
        <w:autoSpaceDE w:val="0"/>
        <w:autoSpaceDN w:val="0"/>
        <w:spacing w:before="72"/>
        <w:ind w:right="137"/>
        <w:rPr>
          <w:b/>
          <w:u w:val="single"/>
        </w:rPr>
      </w:pPr>
      <w:r>
        <w:t>101807_5.0004 – Klatka</w:t>
      </w:r>
    </w:p>
    <w:p w:rsidR="00095E6C" w:rsidRPr="006A463C" w:rsidRDefault="00095E6C" w:rsidP="00095E6C">
      <w:pPr>
        <w:pStyle w:val="Akapitzlist"/>
        <w:numPr>
          <w:ilvl w:val="0"/>
          <w:numId w:val="35"/>
        </w:numPr>
        <w:tabs>
          <w:tab w:val="left" w:pos="1711"/>
        </w:tabs>
        <w:autoSpaceDE w:val="0"/>
        <w:autoSpaceDN w:val="0"/>
        <w:spacing w:before="72"/>
        <w:ind w:right="137"/>
        <w:rPr>
          <w:b/>
          <w:u w:val="single"/>
        </w:rPr>
      </w:pPr>
      <w:r>
        <w:t xml:space="preserve">101807_5.0008 – Mieleszynek, </w:t>
      </w:r>
    </w:p>
    <w:p w:rsidR="00095E6C" w:rsidRPr="00122633" w:rsidRDefault="00095E6C" w:rsidP="00095E6C">
      <w:pPr>
        <w:pStyle w:val="Akapitzlist"/>
        <w:numPr>
          <w:ilvl w:val="0"/>
          <w:numId w:val="35"/>
        </w:numPr>
        <w:tabs>
          <w:tab w:val="left" w:pos="1711"/>
        </w:tabs>
        <w:autoSpaceDE w:val="0"/>
        <w:autoSpaceDN w:val="0"/>
        <w:spacing w:before="72"/>
        <w:ind w:right="137"/>
        <w:rPr>
          <w:b/>
          <w:u w:val="single"/>
        </w:rPr>
      </w:pPr>
      <w:r>
        <w:t>101807_5.0012 – Wyszanów</w:t>
      </w:r>
    </w:p>
    <w:p w:rsidR="00095E6C" w:rsidRDefault="00095E6C" w:rsidP="00095E6C">
      <w:pPr>
        <w:pStyle w:val="Nagwek11"/>
        <w:tabs>
          <w:tab w:val="left" w:pos="838"/>
        </w:tabs>
        <w:ind w:left="1199"/>
      </w:pPr>
    </w:p>
    <w:p w:rsidR="00095E6C" w:rsidRDefault="00095E6C" w:rsidP="00095E6C">
      <w:pPr>
        <w:pStyle w:val="Nagwek11"/>
        <w:tabs>
          <w:tab w:val="left" w:pos="838"/>
        </w:tabs>
        <w:rPr>
          <w:b w:val="0"/>
          <w:sz w:val="22"/>
          <w:szCs w:val="22"/>
        </w:rPr>
      </w:pPr>
      <w:r>
        <w:rPr>
          <w:b w:val="0"/>
          <w:sz w:val="22"/>
          <w:szCs w:val="22"/>
        </w:rPr>
        <w:tab/>
      </w:r>
      <w:r w:rsidRPr="00C9061E">
        <w:rPr>
          <w:b w:val="0"/>
          <w:sz w:val="22"/>
          <w:szCs w:val="22"/>
        </w:rPr>
        <w:t>Podział na podzadania realizacji prac modernizacyjnych, terminy wykonywania poszczegó</w:t>
      </w:r>
      <w:r w:rsidRPr="00C9061E">
        <w:rPr>
          <w:b w:val="0"/>
          <w:sz w:val="22"/>
          <w:szCs w:val="22"/>
        </w:rPr>
        <w:t>l</w:t>
      </w:r>
      <w:r w:rsidRPr="00C9061E">
        <w:rPr>
          <w:b w:val="0"/>
          <w:sz w:val="22"/>
          <w:szCs w:val="22"/>
        </w:rPr>
        <w:t xml:space="preserve">nych podzadań, podział na etapy i terminy wykonania prac w ramach modernizacji </w:t>
      </w:r>
      <w:r w:rsidRPr="00C9061E">
        <w:rPr>
          <w:b w:val="0"/>
          <w:i/>
          <w:sz w:val="22"/>
          <w:szCs w:val="22"/>
        </w:rPr>
        <w:t>piszący warunki techniczne</w:t>
      </w:r>
      <w:r w:rsidRPr="00C9061E">
        <w:rPr>
          <w:b w:val="0"/>
          <w:sz w:val="22"/>
          <w:szCs w:val="22"/>
        </w:rPr>
        <w:t xml:space="preserve"> uzgodni podczas spotkań roboczych w powiecie</w:t>
      </w:r>
      <w:r>
        <w:rPr>
          <w:b w:val="0"/>
          <w:sz w:val="22"/>
          <w:szCs w:val="22"/>
        </w:rPr>
        <w:t xml:space="preserve"> wieruszowskim</w:t>
      </w:r>
    </w:p>
    <w:p w:rsidR="00095E6C" w:rsidRDefault="00095E6C" w:rsidP="00095E6C">
      <w:pPr>
        <w:pStyle w:val="Nagwek11"/>
        <w:tabs>
          <w:tab w:val="left" w:pos="838"/>
        </w:tabs>
        <w:rPr>
          <w:b w:val="0"/>
          <w:sz w:val="22"/>
          <w:szCs w:val="22"/>
        </w:rPr>
      </w:pPr>
    </w:p>
    <w:p w:rsidR="00095E6C" w:rsidRDefault="00095E6C" w:rsidP="00095E6C">
      <w:pPr>
        <w:pStyle w:val="Nagwek11"/>
        <w:tabs>
          <w:tab w:val="left" w:pos="838"/>
        </w:tabs>
        <w:rPr>
          <w:b w:val="0"/>
          <w:sz w:val="22"/>
          <w:szCs w:val="22"/>
        </w:rPr>
      </w:pPr>
      <w:r>
        <w:rPr>
          <w:sz w:val="22"/>
          <w:szCs w:val="22"/>
        </w:rPr>
        <w:tab/>
      </w:r>
      <w:r w:rsidRPr="00C9061E">
        <w:rPr>
          <w:b w:val="0"/>
          <w:sz w:val="22"/>
          <w:szCs w:val="22"/>
        </w:rPr>
        <w:t>Modernizacja EGIB będzie wykonywana  kompleksowo bez klasyfikacji gruntów. Wykona</w:t>
      </w:r>
      <w:r w:rsidRPr="00C9061E">
        <w:rPr>
          <w:b w:val="0"/>
          <w:sz w:val="22"/>
          <w:szCs w:val="22"/>
        </w:rPr>
        <w:t>w</w:t>
      </w:r>
      <w:r w:rsidRPr="00C9061E">
        <w:rPr>
          <w:b w:val="0"/>
          <w:sz w:val="22"/>
          <w:szCs w:val="22"/>
        </w:rPr>
        <w:t>ca będzie zobowiązany do sporządzenia wykazu działek, które powinny być przedmiotem klasyfikacji gruntów.</w:t>
      </w:r>
    </w:p>
    <w:p w:rsidR="00095E6C" w:rsidRPr="00C9061E" w:rsidRDefault="00095E6C" w:rsidP="00095E6C">
      <w:pPr>
        <w:pStyle w:val="Nagwek11"/>
        <w:tabs>
          <w:tab w:val="left" w:pos="838"/>
        </w:tabs>
        <w:rPr>
          <w:b w:val="0"/>
        </w:rPr>
      </w:pPr>
    </w:p>
    <w:p w:rsidR="00095E6C" w:rsidRDefault="00095E6C" w:rsidP="00095E6C">
      <w:pPr>
        <w:pStyle w:val="Tekstpodstawowy"/>
        <w:spacing w:line="251" w:lineRule="exact"/>
        <w:ind w:firstLine="720"/>
        <w:rPr>
          <w:sz w:val="22"/>
          <w:szCs w:val="22"/>
        </w:rPr>
      </w:pPr>
      <w:r>
        <w:rPr>
          <w:sz w:val="22"/>
          <w:szCs w:val="22"/>
        </w:rPr>
        <w:t>Planowany termin uzyskania uzgodnionego Projektu Modernizacji to druga połowa grudnia 2025 r.</w:t>
      </w:r>
    </w:p>
    <w:p w:rsidR="00A17D52" w:rsidRDefault="00A17D52" w:rsidP="00095E6C">
      <w:pPr>
        <w:tabs>
          <w:tab w:val="left" w:pos="1711"/>
        </w:tabs>
        <w:autoSpaceDE w:val="0"/>
        <w:autoSpaceDN w:val="0"/>
        <w:spacing w:before="72"/>
        <w:ind w:right="137"/>
      </w:pPr>
    </w:p>
    <w:p w:rsidR="00E03E53" w:rsidRDefault="00E03E53" w:rsidP="00E03E53">
      <w:pPr>
        <w:pStyle w:val="Akapitzlist"/>
        <w:numPr>
          <w:ilvl w:val="0"/>
          <w:numId w:val="29"/>
        </w:numPr>
        <w:tabs>
          <w:tab w:val="left" w:pos="1711"/>
        </w:tabs>
        <w:autoSpaceDE w:val="0"/>
        <w:autoSpaceDN w:val="0"/>
        <w:spacing w:before="72"/>
        <w:ind w:right="137"/>
        <w:rPr>
          <w:b/>
          <w:u w:val="single"/>
        </w:rPr>
      </w:pPr>
      <w:r>
        <w:rPr>
          <w:b/>
          <w:u w:val="single"/>
        </w:rPr>
        <w:t xml:space="preserve">Zadanie </w:t>
      </w:r>
      <w:r w:rsidR="0056664D">
        <w:rPr>
          <w:b/>
          <w:u w:val="single"/>
        </w:rPr>
        <w:t>11</w:t>
      </w:r>
      <w:r>
        <w:rPr>
          <w:b/>
          <w:u w:val="single"/>
        </w:rPr>
        <w:t xml:space="preserve"> - </w:t>
      </w:r>
      <w:r w:rsidRPr="00A145B9">
        <w:rPr>
          <w:b/>
          <w:u w:val="single"/>
        </w:rPr>
        <w:t xml:space="preserve">Powiat </w:t>
      </w:r>
      <w:r>
        <w:rPr>
          <w:b/>
          <w:u w:val="single"/>
        </w:rPr>
        <w:t>zgierski</w:t>
      </w:r>
    </w:p>
    <w:p w:rsidR="00E03E53" w:rsidRDefault="00E03E53" w:rsidP="00E03E53">
      <w:pPr>
        <w:tabs>
          <w:tab w:val="left" w:pos="1711"/>
        </w:tabs>
        <w:autoSpaceDE w:val="0"/>
        <w:autoSpaceDN w:val="0"/>
        <w:spacing w:before="72"/>
        <w:ind w:right="137"/>
        <w:rPr>
          <w:b/>
          <w:u w:val="single"/>
        </w:rPr>
      </w:pPr>
      <w:r>
        <w:tab/>
      </w:r>
      <w:r w:rsidRPr="002525AD">
        <w:t xml:space="preserve">Opracowanie </w:t>
      </w:r>
      <w:r w:rsidRPr="002525AD">
        <w:rPr>
          <w:b/>
        </w:rPr>
        <w:t>warunków technicznych na dostawę Baz</w:t>
      </w:r>
      <w:r w:rsidRPr="002525AD">
        <w:rPr>
          <w:spacing w:val="-7"/>
        </w:rPr>
        <w:t xml:space="preserve"> </w:t>
      </w:r>
      <w:r w:rsidRPr="002525AD">
        <w:rPr>
          <w:rStyle w:val="Pogrubienie"/>
          <w:shd w:val="clear" w:color="auto" w:fill="FFFFFF"/>
        </w:rPr>
        <w:t xml:space="preserve">EGIB </w:t>
      </w:r>
      <w:r w:rsidRPr="002525AD">
        <w:t xml:space="preserve">i zasilenie tymi </w:t>
      </w:r>
      <w:r w:rsidRPr="002525AD">
        <w:lastRenderedPageBreak/>
        <w:t xml:space="preserve">bazami systemu infrastruktury informacji przestrzennej, z jednoczesnym opracowaniem </w:t>
      </w:r>
      <w:r w:rsidRPr="002525AD">
        <w:rPr>
          <w:rStyle w:val="Pogrubienie"/>
          <w:shd w:val="clear" w:color="auto" w:fill="FFFFFF"/>
        </w:rPr>
        <w:t xml:space="preserve">warunków technicznych na Weryfikację baz EGIB </w:t>
      </w:r>
      <w:r w:rsidRPr="002525AD">
        <w:t>dla powiatu</w:t>
      </w:r>
      <w:r>
        <w:t xml:space="preserve"> zgierskiego,  dostawa baz obejmuje:</w:t>
      </w:r>
    </w:p>
    <w:p w:rsidR="00E03E53" w:rsidRPr="0000372A" w:rsidRDefault="00E03E53" w:rsidP="00E03E53">
      <w:pPr>
        <w:tabs>
          <w:tab w:val="left" w:pos="1711"/>
        </w:tabs>
        <w:autoSpaceDE w:val="0"/>
        <w:autoSpaceDN w:val="0"/>
        <w:spacing w:before="72"/>
        <w:ind w:right="137"/>
        <w:rPr>
          <w:b/>
        </w:rPr>
      </w:pPr>
      <w:r w:rsidRPr="0000372A">
        <w:rPr>
          <w:b/>
        </w:rPr>
        <w:t xml:space="preserve">28 obrębów </w:t>
      </w:r>
      <w:r w:rsidR="0000372A">
        <w:rPr>
          <w:b/>
        </w:rPr>
        <w:t>–</w:t>
      </w:r>
      <w:r w:rsidRPr="0000372A">
        <w:rPr>
          <w:b/>
        </w:rPr>
        <w:t xml:space="preserve"> </w:t>
      </w:r>
      <w:r w:rsidR="0000372A">
        <w:rPr>
          <w:b/>
        </w:rPr>
        <w:t>MIASTO ZGIERZ</w:t>
      </w:r>
      <w:r w:rsidRPr="0000372A">
        <w:rPr>
          <w:b/>
        </w:rPr>
        <w:t xml:space="preserve">, </w:t>
      </w:r>
      <w:r w:rsidR="0000372A" w:rsidRPr="0000372A">
        <w:rPr>
          <w:b/>
        </w:rPr>
        <w:t>102003_1</w:t>
      </w:r>
    </w:p>
    <w:p w:rsidR="00E03E53" w:rsidRPr="00E03E53" w:rsidRDefault="00E03E53" w:rsidP="00E03E53">
      <w:pPr>
        <w:tabs>
          <w:tab w:val="left" w:pos="1711"/>
        </w:tabs>
        <w:autoSpaceDE w:val="0"/>
        <w:autoSpaceDN w:val="0"/>
        <w:spacing w:before="72"/>
        <w:ind w:right="137"/>
      </w:pPr>
      <w:r w:rsidRPr="00E03E53">
        <w:t xml:space="preserve">- obręb Z-113 102003_1.0113 </w:t>
      </w:r>
    </w:p>
    <w:p w:rsidR="00E03E53" w:rsidRPr="00E03E53" w:rsidRDefault="00E03E53" w:rsidP="00E03E53">
      <w:pPr>
        <w:tabs>
          <w:tab w:val="left" w:pos="1711"/>
        </w:tabs>
        <w:autoSpaceDE w:val="0"/>
        <w:autoSpaceDN w:val="0"/>
        <w:spacing w:before="72"/>
        <w:ind w:right="137"/>
      </w:pPr>
      <w:r w:rsidRPr="00E03E53">
        <w:t xml:space="preserve">- obręb Z-114 102003_1.0114 </w:t>
      </w:r>
    </w:p>
    <w:p w:rsidR="00E03E53" w:rsidRPr="00E03E53" w:rsidRDefault="00E03E53" w:rsidP="00E03E53">
      <w:pPr>
        <w:tabs>
          <w:tab w:val="left" w:pos="1711"/>
        </w:tabs>
        <w:autoSpaceDE w:val="0"/>
        <w:autoSpaceDN w:val="0"/>
        <w:spacing w:before="72"/>
        <w:ind w:right="137"/>
      </w:pPr>
      <w:r w:rsidRPr="00E03E53">
        <w:t xml:space="preserve">- obręb Z-115 102003_1.0115 </w:t>
      </w:r>
    </w:p>
    <w:p w:rsidR="00E03E53" w:rsidRPr="00E03E53" w:rsidRDefault="00E03E53" w:rsidP="00E03E53">
      <w:pPr>
        <w:tabs>
          <w:tab w:val="left" w:pos="1711"/>
        </w:tabs>
        <w:autoSpaceDE w:val="0"/>
        <w:autoSpaceDN w:val="0"/>
        <w:spacing w:before="72"/>
        <w:ind w:right="137"/>
      </w:pPr>
      <w:r w:rsidRPr="00E03E53">
        <w:t>- obręb Z-116 102003_1.0116</w:t>
      </w:r>
    </w:p>
    <w:p w:rsidR="00E03E53" w:rsidRPr="00E03E53" w:rsidRDefault="00E03E53" w:rsidP="00E03E53">
      <w:pPr>
        <w:tabs>
          <w:tab w:val="left" w:pos="1711"/>
        </w:tabs>
        <w:autoSpaceDE w:val="0"/>
        <w:autoSpaceDN w:val="0"/>
        <w:spacing w:before="72"/>
        <w:ind w:right="137"/>
      </w:pPr>
      <w:r w:rsidRPr="00E03E53">
        <w:t xml:space="preserve"> - obręb Z-117 102003_1.0117 </w:t>
      </w:r>
    </w:p>
    <w:p w:rsidR="00E03E53" w:rsidRPr="00E03E53" w:rsidRDefault="00E03E53" w:rsidP="00E03E53">
      <w:pPr>
        <w:tabs>
          <w:tab w:val="left" w:pos="1711"/>
        </w:tabs>
        <w:autoSpaceDE w:val="0"/>
        <w:autoSpaceDN w:val="0"/>
        <w:spacing w:before="72"/>
        <w:ind w:right="137"/>
      </w:pPr>
      <w:r w:rsidRPr="00E03E53">
        <w:t>- obręb Z-118 102003_1.0118</w:t>
      </w:r>
    </w:p>
    <w:p w:rsidR="00E03E53" w:rsidRPr="00E03E53" w:rsidRDefault="00E03E53" w:rsidP="00E03E53">
      <w:pPr>
        <w:tabs>
          <w:tab w:val="left" w:pos="1711"/>
        </w:tabs>
        <w:autoSpaceDE w:val="0"/>
        <w:autoSpaceDN w:val="0"/>
        <w:spacing w:before="72"/>
        <w:ind w:right="137"/>
      </w:pPr>
      <w:r w:rsidRPr="00E03E53">
        <w:t xml:space="preserve"> - obręb Z-119 102003_1.0119 </w:t>
      </w:r>
    </w:p>
    <w:p w:rsidR="00E03E53" w:rsidRPr="00E03E53" w:rsidRDefault="00E03E53" w:rsidP="00E03E53">
      <w:pPr>
        <w:tabs>
          <w:tab w:val="left" w:pos="1711"/>
        </w:tabs>
        <w:autoSpaceDE w:val="0"/>
        <w:autoSpaceDN w:val="0"/>
        <w:spacing w:before="72"/>
        <w:ind w:right="137"/>
      </w:pPr>
      <w:r w:rsidRPr="00E03E53">
        <w:t xml:space="preserve">- obręb Z-120 102003_1.0120 </w:t>
      </w:r>
    </w:p>
    <w:p w:rsidR="00E03E53" w:rsidRPr="00E03E53" w:rsidRDefault="00E03E53" w:rsidP="00E03E53">
      <w:pPr>
        <w:tabs>
          <w:tab w:val="left" w:pos="1711"/>
        </w:tabs>
        <w:autoSpaceDE w:val="0"/>
        <w:autoSpaceDN w:val="0"/>
        <w:spacing w:before="72"/>
        <w:ind w:right="137"/>
      </w:pPr>
      <w:r w:rsidRPr="00E03E53">
        <w:t xml:space="preserve">- obręb Z-121 102003_1.0121 </w:t>
      </w:r>
    </w:p>
    <w:p w:rsidR="00E03E53" w:rsidRPr="00E03E53" w:rsidRDefault="00E03E53" w:rsidP="00E03E53">
      <w:pPr>
        <w:tabs>
          <w:tab w:val="left" w:pos="1711"/>
        </w:tabs>
        <w:autoSpaceDE w:val="0"/>
        <w:autoSpaceDN w:val="0"/>
        <w:spacing w:before="72"/>
        <w:ind w:right="137"/>
      </w:pPr>
      <w:r w:rsidRPr="00E03E53">
        <w:t xml:space="preserve">- obręb Z-122 102003_1.0122 </w:t>
      </w:r>
    </w:p>
    <w:p w:rsidR="00E03E53" w:rsidRPr="00E03E53" w:rsidRDefault="00E03E53" w:rsidP="00E03E53">
      <w:pPr>
        <w:tabs>
          <w:tab w:val="left" w:pos="1711"/>
        </w:tabs>
        <w:autoSpaceDE w:val="0"/>
        <w:autoSpaceDN w:val="0"/>
        <w:spacing w:before="72"/>
        <w:ind w:right="137"/>
      </w:pPr>
      <w:r w:rsidRPr="00E03E53">
        <w:t>- obręb Z-123 102003_1.0123</w:t>
      </w:r>
    </w:p>
    <w:p w:rsidR="00E03E53" w:rsidRPr="00E03E53" w:rsidRDefault="00E03E53" w:rsidP="00E03E53">
      <w:pPr>
        <w:tabs>
          <w:tab w:val="left" w:pos="1711"/>
        </w:tabs>
        <w:autoSpaceDE w:val="0"/>
        <w:autoSpaceDN w:val="0"/>
        <w:spacing w:before="72"/>
        <w:ind w:right="137"/>
      </w:pPr>
      <w:r w:rsidRPr="00E03E53">
        <w:t xml:space="preserve"> - obręb Z-124 102003_1.0124 </w:t>
      </w:r>
    </w:p>
    <w:p w:rsidR="00E03E53" w:rsidRPr="00E03E53" w:rsidRDefault="00E03E53" w:rsidP="00E03E53">
      <w:pPr>
        <w:tabs>
          <w:tab w:val="left" w:pos="1711"/>
        </w:tabs>
        <w:autoSpaceDE w:val="0"/>
        <w:autoSpaceDN w:val="0"/>
        <w:spacing w:before="72"/>
        <w:ind w:right="137"/>
      </w:pPr>
      <w:r w:rsidRPr="00E03E53">
        <w:t xml:space="preserve">- obręb Z-125 102003_1.0125 </w:t>
      </w:r>
    </w:p>
    <w:p w:rsidR="00E03E53" w:rsidRPr="00E03E53" w:rsidRDefault="00E03E53" w:rsidP="00E03E53">
      <w:pPr>
        <w:tabs>
          <w:tab w:val="left" w:pos="1711"/>
        </w:tabs>
        <w:autoSpaceDE w:val="0"/>
        <w:autoSpaceDN w:val="0"/>
        <w:spacing w:before="72"/>
        <w:ind w:right="137"/>
      </w:pPr>
      <w:r w:rsidRPr="00E03E53">
        <w:t xml:space="preserve">- obręb Z-126 102003_1.0126 </w:t>
      </w:r>
    </w:p>
    <w:p w:rsidR="00E03E53" w:rsidRPr="00E03E53" w:rsidRDefault="00E03E53" w:rsidP="00E03E53">
      <w:pPr>
        <w:tabs>
          <w:tab w:val="left" w:pos="1711"/>
        </w:tabs>
        <w:autoSpaceDE w:val="0"/>
        <w:autoSpaceDN w:val="0"/>
        <w:spacing w:before="72"/>
        <w:ind w:right="137"/>
      </w:pPr>
      <w:r w:rsidRPr="00E03E53">
        <w:t xml:space="preserve">- obręb Z-127 102003_1.0127 </w:t>
      </w:r>
    </w:p>
    <w:p w:rsidR="00E03E53" w:rsidRPr="00E03E53" w:rsidRDefault="00E03E53" w:rsidP="00E03E53">
      <w:pPr>
        <w:tabs>
          <w:tab w:val="left" w:pos="1711"/>
        </w:tabs>
        <w:autoSpaceDE w:val="0"/>
        <w:autoSpaceDN w:val="0"/>
        <w:spacing w:before="72"/>
        <w:ind w:right="137"/>
      </w:pPr>
      <w:r w:rsidRPr="00E03E53">
        <w:t xml:space="preserve">- obręb Z-128 102003_1.0128 </w:t>
      </w:r>
    </w:p>
    <w:p w:rsidR="00E03E53" w:rsidRPr="00E03E53" w:rsidRDefault="00E03E53" w:rsidP="00E03E53">
      <w:pPr>
        <w:tabs>
          <w:tab w:val="left" w:pos="1711"/>
        </w:tabs>
        <w:autoSpaceDE w:val="0"/>
        <w:autoSpaceDN w:val="0"/>
        <w:spacing w:before="72"/>
        <w:ind w:right="137"/>
      </w:pPr>
      <w:r w:rsidRPr="00E03E53">
        <w:t xml:space="preserve">- obręb Z-129 102003_1.0129 </w:t>
      </w:r>
    </w:p>
    <w:p w:rsidR="00E03E53" w:rsidRPr="00E03E53" w:rsidRDefault="00E03E53" w:rsidP="00E03E53">
      <w:pPr>
        <w:tabs>
          <w:tab w:val="left" w:pos="1711"/>
        </w:tabs>
        <w:autoSpaceDE w:val="0"/>
        <w:autoSpaceDN w:val="0"/>
        <w:spacing w:before="72"/>
        <w:ind w:right="137"/>
      </w:pPr>
      <w:r w:rsidRPr="00E03E53">
        <w:t xml:space="preserve">- obręb Z-130 102003_1.0130 </w:t>
      </w:r>
    </w:p>
    <w:p w:rsidR="00E03E53" w:rsidRPr="00E03E53" w:rsidRDefault="00E03E53" w:rsidP="00E03E53">
      <w:pPr>
        <w:tabs>
          <w:tab w:val="left" w:pos="1711"/>
        </w:tabs>
        <w:autoSpaceDE w:val="0"/>
        <w:autoSpaceDN w:val="0"/>
        <w:spacing w:before="72"/>
        <w:ind w:right="137"/>
      </w:pPr>
      <w:r w:rsidRPr="00E03E53">
        <w:t xml:space="preserve">- obręb Z-131 102003_1.0131 </w:t>
      </w:r>
    </w:p>
    <w:p w:rsidR="00E03E53" w:rsidRPr="00E03E53" w:rsidRDefault="00E03E53" w:rsidP="00E03E53">
      <w:pPr>
        <w:tabs>
          <w:tab w:val="left" w:pos="1711"/>
        </w:tabs>
        <w:autoSpaceDE w:val="0"/>
        <w:autoSpaceDN w:val="0"/>
        <w:spacing w:before="72"/>
        <w:ind w:right="137"/>
      </w:pPr>
      <w:r w:rsidRPr="00E03E53">
        <w:t xml:space="preserve">- obręb Z-132 102003_1.0132 </w:t>
      </w:r>
    </w:p>
    <w:p w:rsidR="00E03E53" w:rsidRPr="00E03E53" w:rsidRDefault="00E03E53" w:rsidP="00E03E53">
      <w:pPr>
        <w:tabs>
          <w:tab w:val="left" w:pos="1711"/>
        </w:tabs>
        <w:autoSpaceDE w:val="0"/>
        <w:autoSpaceDN w:val="0"/>
        <w:spacing w:before="72"/>
        <w:ind w:right="137"/>
      </w:pPr>
      <w:r w:rsidRPr="00E03E53">
        <w:t xml:space="preserve">- obręb Z-133 102003_1.0133 PIASKOWICE </w:t>
      </w:r>
    </w:p>
    <w:p w:rsidR="00E03E53" w:rsidRPr="00E03E53" w:rsidRDefault="00E03E53" w:rsidP="00E03E53">
      <w:pPr>
        <w:tabs>
          <w:tab w:val="left" w:pos="1711"/>
        </w:tabs>
        <w:autoSpaceDE w:val="0"/>
        <w:autoSpaceDN w:val="0"/>
        <w:spacing w:before="72"/>
        <w:ind w:right="137"/>
      </w:pPr>
      <w:r w:rsidRPr="00E03E53">
        <w:t xml:space="preserve">- obręb Z-134 102003_1.0134 ANIOŁÓW </w:t>
      </w:r>
    </w:p>
    <w:p w:rsidR="00E03E53" w:rsidRPr="00E03E53" w:rsidRDefault="00E03E53" w:rsidP="00E03E53">
      <w:pPr>
        <w:tabs>
          <w:tab w:val="left" w:pos="1711"/>
        </w:tabs>
        <w:autoSpaceDE w:val="0"/>
        <w:autoSpaceDN w:val="0"/>
        <w:spacing w:before="72"/>
        <w:ind w:right="137"/>
      </w:pPr>
      <w:r w:rsidRPr="00E03E53">
        <w:t xml:space="preserve">- obręb Z-135 102003_1.0135 KONTREWERS </w:t>
      </w:r>
    </w:p>
    <w:p w:rsidR="00E03E53" w:rsidRPr="00E03E53" w:rsidRDefault="00E03E53" w:rsidP="00E03E53">
      <w:pPr>
        <w:tabs>
          <w:tab w:val="left" w:pos="1711"/>
        </w:tabs>
        <w:autoSpaceDE w:val="0"/>
        <w:autoSpaceDN w:val="0"/>
        <w:spacing w:before="72"/>
        <w:ind w:right="137"/>
      </w:pPr>
      <w:r w:rsidRPr="00E03E53">
        <w:t xml:space="preserve">- obręb Z-136 102003_1.0136 LUĆMIERZ </w:t>
      </w:r>
    </w:p>
    <w:p w:rsidR="00E03E53" w:rsidRPr="00E03E53" w:rsidRDefault="00E03E53" w:rsidP="00E03E53">
      <w:pPr>
        <w:tabs>
          <w:tab w:val="left" w:pos="1711"/>
        </w:tabs>
        <w:autoSpaceDE w:val="0"/>
        <w:autoSpaceDN w:val="0"/>
        <w:spacing w:before="72"/>
        <w:ind w:right="137"/>
      </w:pPr>
      <w:r w:rsidRPr="00E03E53">
        <w:t xml:space="preserve">- obręb Z-137 102003_1.0137 PROBOSZCZEWICE </w:t>
      </w:r>
    </w:p>
    <w:p w:rsidR="00E03E53" w:rsidRPr="00E03E53" w:rsidRDefault="00E03E53" w:rsidP="00E03E53">
      <w:pPr>
        <w:tabs>
          <w:tab w:val="left" w:pos="1711"/>
        </w:tabs>
        <w:autoSpaceDE w:val="0"/>
        <w:autoSpaceDN w:val="0"/>
        <w:spacing w:before="72"/>
        <w:ind w:right="137"/>
      </w:pPr>
      <w:r w:rsidRPr="00E03E53">
        <w:t xml:space="preserve">- obręb Z-138 102003_1.0138 PROBOSZCZEWICE </w:t>
      </w:r>
    </w:p>
    <w:p w:rsidR="00E03E53" w:rsidRPr="00E03E53" w:rsidRDefault="00E03E53" w:rsidP="00E03E53">
      <w:pPr>
        <w:tabs>
          <w:tab w:val="left" w:pos="1711"/>
        </w:tabs>
        <w:autoSpaceDE w:val="0"/>
        <w:autoSpaceDN w:val="0"/>
        <w:spacing w:before="72"/>
        <w:ind w:right="137"/>
      </w:pPr>
      <w:r w:rsidRPr="00E03E53">
        <w:t xml:space="preserve">- obręb Z-139 102003_1.0139 PROBOSZCZEWICE </w:t>
      </w:r>
    </w:p>
    <w:p w:rsidR="00E03E53" w:rsidRDefault="00E03E53" w:rsidP="00E03E53">
      <w:pPr>
        <w:tabs>
          <w:tab w:val="left" w:pos="1711"/>
        </w:tabs>
        <w:autoSpaceDE w:val="0"/>
        <w:autoSpaceDN w:val="0"/>
        <w:spacing w:before="72"/>
        <w:ind w:right="137"/>
      </w:pPr>
      <w:r w:rsidRPr="00E03E53">
        <w:t>- obręb Z-140 102003_1.0140 PROBOSZCZEWICE</w:t>
      </w:r>
    </w:p>
    <w:p w:rsidR="0000372A" w:rsidRPr="0000372A" w:rsidRDefault="0000372A" w:rsidP="0000372A">
      <w:pPr>
        <w:pStyle w:val="Nagwek11"/>
        <w:tabs>
          <w:tab w:val="left" w:pos="838"/>
        </w:tabs>
        <w:rPr>
          <w:sz w:val="22"/>
          <w:szCs w:val="22"/>
        </w:rPr>
      </w:pPr>
      <w:r w:rsidRPr="0000372A">
        <w:rPr>
          <w:sz w:val="22"/>
          <w:szCs w:val="22"/>
        </w:rPr>
        <w:t xml:space="preserve">15 obrębów - MIASTO OZORKÓW 102002_1 </w:t>
      </w:r>
    </w:p>
    <w:p w:rsidR="0000372A" w:rsidRPr="008901B6" w:rsidRDefault="0000372A" w:rsidP="0000372A">
      <w:pPr>
        <w:pStyle w:val="Nagwek11"/>
        <w:numPr>
          <w:ilvl w:val="0"/>
          <w:numId w:val="46"/>
        </w:numPr>
        <w:tabs>
          <w:tab w:val="left" w:pos="838"/>
        </w:tabs>
        <w:rPr>
          <w:b w:val="0"/>
          <w:sz w:val="22"/>
          <w:szCs w:val="22"/>
        </w:rPr>
      </w:pPr>
      <w:r w:rsidRPr="008901B6">
        <w:rPr>
          <w:b w:val="0"/>
          <w:sz w:val="22"/>
          <w:szCs w:val="22"/>
        </w:rPr>
        <w:t>obręb O-1   102002_1.0001</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t>obręb O-2   102002_1.0002</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t>obręb O-3   102002_1.0003</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t>obręb O-4   102002_1.0004</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t>obręb O-5   102002_1.0005</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t>obręb O-6   102002_1.0006</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t>obręb O-7   102002_1.0007</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t>obręb O-8   102002_1.0008</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t>obręb O-9   102002_1.0009</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t>obręb O-10   102002_1.0010</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t>obręb O-11   102002_1.0011</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lastRenderedPageBreak/>
        <w:t>obręb O-12   102002_1.0012</w:t>
      </w:r>
    </w:p>
    <w:p w:rsidR="0000372A" w:rsidRPr="008901B6" w:rsidRDefault="0000372A" w:rsidP="0000372A">
      <w:pPr>
        <w:pStyle w:val="Nagwek11"/>
        <w:numPr>
          <w:ilvl w:val="0"/>
          <w:numId w:val="47"/>
        </w:numPr>
        <w:tabs>
          <w:tab w:val="left" w:pos="838"/>
        </w:tabs>
        <w:rPr>
          <w:b w:val="0"/>
          <w:sz w:val="22"/>
          <w:szCs w:val="22"/>
        </w:rPr>
      </w:pPr>
      <w:r w:rsidRPr="008901B6">
        <w:rPr>
          <w:b w:val="0"/>
          <w:sz w:val="22"/>
          <w:szCs w:val="22"/>
        </w:rPr>
        <w:t>obręb O-13   102002_1.0013</w:t>
      </w:r>
    </w:p>
    <w:p w:rsidR="0000372A" w:rsidRDefault="0000372A" w:rsidP="0000372A">
      <w:pPr>
        <w:pStyle w:val="Nagwek11"/>
        <w:numPr>
          <w:ilvl w:val="0"/>
          <w:numId w:val="47"/>
        </w:numPr>
        <w:tabs>
          <w:tab w:val="left" w:pos="838"/>
        </w:tabs>
        <w:rPr>
          <w:b w:val="0"/>
          <w:sz w:val="22"/>
          <w:szCs w:val="22"/>
        </w:rPr>
      </w:pPr>
      <w:r w:rsidRPr="008901B6">
        <w:rPr>
          <w:b w:val="0"/>
          <w:sz w:val="22"/>
          <w:szCs w:val="22"/>
        </w:rPr>
        <w:t>obręb O-14   102002_1.0014</w:t>
      </w:r>
    </w:p>
    <w:p w:rsidR="0000372A" w:rsidRPr="0000372A" w:rsidRDefault="0000372A" w:rsidP="0000372A">
      <w:pPr>
        <w:pStyle w:val="Nagwek11"/>
        <w:numPr>
          <w:ilvl w:val="0"/>
          <w:numId w:val="47"/>
        </w:numPr>
        <w:tabs>
          <w:tab w:val="left" w:pos="838"/>
        </w:tabs>
        <w:rPr>
          <w:b w:val="0"/>
          <w:sz w:val="22"/>
          <w:szCs w:val="22"/>
        </w:rPr>
      </w:pPr>
      <w:r w:rsidRPr="008901B6">
        <w:rPr>
          <w:b w:val="0"/>
          <w:sz w:val="22"/>
          <w:szCs w:val="22"/>
        </w:rPr>
        <w:t>obręb O-15   102002_1.0015</w:t>
      </w:r>
    </w:p>
    <w:p w:rsidR="00E03E53" w:rsidRDefault="00E03E53" w:rsidP="00E03E53">
      <w:pPr>
        <w:pStyle w:val="Nagwek11"/>
        <w:tabs>
          <w:tab w:val="left" w:pos="838"/>
        </w:tabs>
        <w:rPr>
          <w:b w:val="0"/>
          <w:sz w:val="22"/>
          <w:szCs w:val="22"/>
        </w:rPr>
      </w:pPr>
    </w:p>
    <w:p w:rsidR="00E03E53" w:rsidRPr="00E03E53" w:rsidRDefault="00E03E53" w:rsidP="00E03E53">
      <w:pPr>
        <w:pStyle w:val="Nagwek11"/>
        <w:tabs>
          <w:tab w:val="left" w:pos="838"/>
        </w:tabs>
        <w:rPr>
          <w:b w:val="0"/>
        </w:rPr>
      </w:pPr>
      <w:r>
        <w:rPr>
          <w:b w:val="0"/>
          <w:sz w:val="22"/>
          <w:szCs w:val="22"/>
        </w:rPr>
        <w:tab/>
      </w:r>
      <w:r w:rsidRPr="00E03E53">
        <w:rPr>
          <w:b w:val="0"/>
          <w:sz w:val="22"/>
          <w:szCs w:val="22"/>
        </w:rPr>
        <w:t>Podział na podzadania realizacji prac modernizacyjnych, terminy wykonywania poszczegó</w:t>
      </w:r>
      <w:r w:rsidRPr="00E03E53">
        <w:rPr>
          <w:b w:val="0"/>
          <w:sz w:val="22"/>
          <w:szCs w:val="22"/>
        </w:rPr>
        <w:t>l</w:t>
      </w:r>
      <w:r w:rsidRPr="00E03E53">
        <w:rPr>
          <w:b w:val="0"/>
          <w:sz w:val="22"/>
          <w:szCs w:val="22"/>
        </w:rPr>
        <w:t xml:space="preserve">nych podzadań, podział na etapy i terminy wykonania prac w ramach modernizacji </w:t>
      </w:r>
      <w:r w:rsidRPr="00E03E53">
        <w:rPr>
          <w:b w:val="0"/>
          <w:i/>
          <w:sz w:val="22"/>
          <w:szCs w:val="22"/>
        </w:rPr>
        <w:t>piszący warunki techniczne</w:t>
      </w:r>
      <w:r w:rsidRPr="00E03E53">
        <w:rPr>
          <w:b w:val="0"/>
          <w:sz w:val="22"/>
          <w:szCs w:val="22"/>
        </w:rPr>
        <w:t xml:space="preserve"> uzgodni podczas spotkań roboczych w powiecie </w:t>
      </w:r>
      <w:r>
        <w:rPr>
          <w:b w:val="0"/>
          <w:sz w:val="22"/>
          <w:szCs w:val="22"/>
        </w:rPr>
        <w:t>zgierskim</w:t>
      </w:r>
    </w:p>
    <w:p w:rsidR="00E03E53" w:rsidRDefault="00E03E53" w:rsidP="00E03E53">
      <w:pPr>
        <w:pStyle w:val="Nagwek11"/>
        <w:tabs>
          <w:tab w:val="left" w:pos="838"/>
        </w:tabs>
        <w:rPr>
          <w:b w:val="0"/>
          <w:sz w:val="22"/>
          <w:szCs w:val="22"/>
        </w:rPr>
      </w:pPr>
    </w:p>
    <w:p w:rsidR="00DD30E2" w:rsidRDefault="00E03E53" w:rsidP="00E03E53">
      <w:pPr>
        <w:pStyle w:val="Nagwek11"/>
        <w:tabs>
          <w:tab w:val="left" w:pos="838"/>
        </w:tabs>
        <w:rPr>
          <w:b w:val="0"/>
          <w:sz w:val="22"/>
          <w:szCs w:val="22"/>
        </w:rPr>
      </w:pPr>
      <w:r>
        <w:rPr>
          <w:b w:val="0"/>
          <w:sz w:val="22"/>
          <w:szCs w:val="22"/>
        </w:rPr>
        <w:tab/>
      </w:r>
      <w:r w:rsidR="00DD30E2" w:rsidRPr="00E03E53">
        <w:rPr>
          <w:b w:val="0"/>
          <w:sz w:val="22"/>
          <w:szCs w:val="22"/>
        </w:rPr>
        <w:t xml:space="preserve">Powiat zgierski będzie wykonywał modernizację </w:t>
      </w:r>
      <w:proofErr w:type="spellStart"/>
      <w:r w:rsidR="00DD30E2" w:rsidRPr="00E03E53">
        <w:rPr>
          <w:b w:val="0"/>
          <w:sz w:val="22"/>
          <w:szCs w:val="22"/>
        </w:rPr>
        <w:t>EGiB</w:t>
      </w:r>
      <w:proofErr w:type="spellEnd"/>
      <w:r w:rsidR="00DD30E2" w:rsidRPr="00E03E53">
        <w:rPr>
          <w:b w:val="0"/>
          <w:sz w:val="22"/>
          <w:szCs w:val="22"/>
        </w:rPr>
        <w:t xml:space="preserve"> w okrojonym zakresie. </w:t>
      </w:r>
    </w:p>
    <w:p w:rsidR="00E03E53" w:rsidRPr="00E03E53" w:rsidRDefault="00DD30E2" w:rsidP="00E03E53">
      <w:pPr>
        <w:pStyle w:val="Nagwek11"/>
        <w:tabs>
          <w:tab w:val="left" w:pos="838"/>
        </w:tabs>
        <w:rPr>
          <w:b w:val="0"/>
          <w:sz w:val="22"/>
          <w:szCs w:val="22"/>
        </w:rPr>
      </w:pPr>
      <w:r>
        <w:rPr>
          <w:b w:val="0"/>
          <w:sz w:val="22"/>
          <w:szCs w:val="22"/>
        </w:rPr>
        <w:tab/>
      </w:r>
      <w:r w:rsidR="00E03E53" w:rsidRPr="00E03E53">
        <w:rPr>
          <w:b w:val="0"/>
          <w:sz w:val="22"/>
          <w:szCs w:val="22"/>
        </w:rPr>
        <w:t xml:space="preserve">Celem prac modernizacyjnych będzie dostosowanie istniejących danych ewidencyjnych do wymagań określonych w Rozporządzeniu Ministra Rozwoju, Pracy i Technologii z dnia 27 lipca 2021r. </w:t>
      </w:r>
    </w:p>
    <w:p w:rsidR="00DD30E2" w:rsidRDefault="00E03E53" w:rsidP="00E03E53">
      <w:pPr>
        <w:pStyle w:val="Nagwek11"/>
        <w:tabs>
          <w:tab w:val="left" w:pos="838"/>
        </w:tabs>
        <w:rPr>
          <w:b w:val="0"/>
          <w:sz w:val="22"/>
          <w:szCs w:val="22"/>
        </w:rPr>
      </w:pPr>
      <w:r w:rsidRPr="00E03E53">
        <w:rPr>
          <w:b w:val="0"/>
          <w:sz w:val="22"/>
          <w:szCs w:val="22"/>
        </w:rPr>
        <w:t>Modernizacja obiektu miasto Zgierz była wykonana w</w:t>
      </w:r>
      <w:r>
        <w:rPr>
          <w:b w:val="0"/>
          <w:sz w:val="22"/>
          <w:szCs w:val="22"/>
        </w:rPr>
        <w:t xml:space="preserve"> </w:t>
      </w:r>
      <w:r w:rsidR="00DD30E2">
        <w:rPr>
          <w:b w:val="0"/>
          <w:sz w:val="22"/>
          <w:szCs w:val="22"/>
        </w:rPr>
        <w:t>latach 2005-2013 r. zgodnie z nieobowiązuj</w:t>
      </w:r>
      <w:r w:rsidR="00DD30E2">
        <w:rPr>
          <w:b w:val="0"/>
          <w:sz w:val="22"/>
          <w:szCs w:val="22"/>
        </w:rPr>
        <w:t>ą</w:t>
      </w:r>
      <w:r w:rsidR="00DD30E2">
        <w:rPr>
          <w:b w:val="0"/>
          <w:sz w:val="22"/>
          <w:szCs w:val="22"/>
        </w:rPr>
        <w:t>cymi  już przepisami prawa.</w:t>
      </w:r>
    </w:p>
    <w:p w:rsidR="00DD30E2" w:rsidRDefault="00DD30E2" w:rsidP="00E03E53">
      <w:pPr>
        <w:pStyle w:val="Nagwek11"/>
        <w:tabs>
          <w:tab w:val="left" w:pos="838"/>
        </w:tabs>
        <w:rPr>
          <w:b w:val="0"/>
          <w:sz w:val="22"/>
          <w:szCs w:val="22"/>
        </w:rPr>
      </w:pPr>
      <w:r>
        <w:rPr>
          <w:b w:val="0"/>
          <w:sz w:val="22"/>
          <w:szCs w:val="22"/>
        </w:rPr>
        <w:t xml:space="preserve"> </w:t>
      </w:r>
      <w:r>
        <w:rPr>
          <w:b w:val="0"/>
          <w:sz w:val="22"/>
          <w:szCs w:val="22"/>
        </w:rPr>
        <w:tab/>
      </w:r>
      <w:r w:rsidRPr="00DD30E2">
        <w:rPr>
          <w:b w:val="0"/>
          <w:sz w:val="22"/>
          <w:szCs w:val="22"/>
        </w:rPr>
        <w:t xml:space="preserve">Baza </w:t>
      </w:r>
      <w:proofErr w:type="spellStart"/>
      <w:r w:rsidRPr="00DD30E2">
        <w:rPr>
          <w:b w:val="0"/>
          <w:sz w:val="22"/>
          <w:szCs w:val="22"/>
        </w:rPr>
        <w:t>EGiB</w:t>
      </w:r>
      <w:proofErr w:type="spellEnd"/>
      <w:r w:rsidRPr="00DD30E2">
        <w:rPr>
          <w:b w:val="0"/>
          <w:sz w:val="22"/>
          <w:szCs w:val="22"/>
        </w:rPr>
        <w:t xml:space="preserve"> jest niespójna</w:t>
      </w:r>
      <w:r>
        <w:rPr>
          <w:b w:val="0"/>
          <w:sz w:val="22"/>
          <w:szCs w:val="22"/>
        </w:rPr>
        <w:t xml:space="preserve"> (różnice między częścią graficzna i opisową)</w:t>
      </w:r>
      <w:r w:rsidRPr="00DD30E2">
        <w:rPr>
          <w:b w:val="0"/>
          <w:sz w:val="22"/>
          <w:szCs w:val="22"/>
        </w:rPr>
        <w:t xml:space="preserve"> </w:t>
      </w:r>
      <w:r>
        <w:rPr>
          <w:b w:val="0"/>
          <w:sz w:val="22"/>
          <w:szCs w:val="22"/>
        </w:rPr>
        <w:t xml:space="preserve">, </w:t>
      </w:r>
      <w:r w:rsidRPr="00DD30E2">
        <w:rPr>
          <w:b w:val="0"/>
          <w:sz w:val="22"/>
          <w:szCs w:val="22"/>
        </w:rPr>
        <w:t>wymaga</w:t>
      </w:r>
      <w:r>
        <w:rPr>
          <w:b w:val="0"/>
          <w:sz w:val="22"/>
          <w:szCs w:val="22"/>
        </w:rPr>
        <w:t xml:space="preserve"> dostosow</w:t>
      </w:r>
      <w:r>
        <w:rPr>
          <w:b w:val="0"/>
          <w:sz w:val="22"/>
          <w:szCs w:val="22"/>
        </w:rPr>
        <w:t>a</w:t>
      </w:r>
      <w:r>
        <w:rPr>
          <w:b w:val="0"/>
          <w:sz w:val="22"/>
          <w:szCs w:val="22"/>
        </w:rPr>
        <w:t xml:space="preserve">nia </w:t>
      </w:r>
      <w:r w:rsidR="00E03E53" w:rsidRPr="00E03E53">
        <w:rPr>
          <w:b w:val="0"/>
          <w:sz w:val="22"/>
          <w:szCs w:val="22"/>
        </w:rPr>
        <w:t xml:space="preserve"> do obowiązujących przepisów w zakresie uzupełnienia brakujących i niewłaściwych atrybutów obiektów </w:t>
      </w:r>
      <w:proofErr w:type="spellStart"/>
      <w:r w:rsidR="00E03E53" w:rsidRPr="00E03E53">
        <w:rPr>
          <w:b w:val="0"/>
          <w:sz w:val="22"/>
          <w:szCs w:val="22"/>
        </w:rPr>
        <w:t>EGiB</w:t>
      </w:r>
      <w:proofErr w:type="spellEnd"/>
      <w:r w:rsidR="00E03E53" w:rsidRPr="00E03E53">
        <w:rPr>
          <w:b w:val="0"/>
          <w:sz w:val="22"/>
          <w:szCs w:val="22"/>
        </w:rPr>
        <w:t xml:space="preserve">. </w:t>
      </w:r>
    </w:p>
    <w:p w:rsidR="00DD30E2" w:rsidRDefault="00E03E53" w:rsidP="00E03E53">
      <w:pPr>
        <w:pStyle w:val="Nagwek11"/>
        <w:tabs>
          <w:tab w:val="left" w:pos="838"/>
        </w:tabs>
        <w:rPr>
          <w:b w:val="0"/>
          <w:sz w:val="22"/>
          <w:szCs w:val="22"/>
        </w:rPr>
      </w:pPr>
      <w:r w:rsidRPr="00E03E53">
        <w:rPr>
          <w:b w:val="0"/>
          <w:sz w:val="22"/>
          <w:szCs w:val="22"/>
        </w:rPr>
        <w:t xml:space="preserve">W szczególności uzupełnienia będą wymagały m.in.: </w:t>
      </w:r>
    </w:p>
    <w:p w:rsidR="00DD30E2" w:rsidRDefault="00DD30E2" w:rsidP="00E03E53">
      <w:pPr>
        <w:pStyle w:val="Nagwek11"/>
        <w:tabs>
          <w:tab w:val="left" w:pos="838"/>
        </w:tabs>
        <w:rPr>
          <w:b w:val="0"/>
          <w:sz w:val="22"/>
          <w:szCs w:val="22"/>
        </w:rPr>
      </w:pPr>
      <w:r>
        <w:rPr>
          <w:b w:val="0"/>
          <w:sz w:val="22"/>
          <w:szCs w:val="22"/>
        </w:rPr>
        <w:tab/>
      </w:r>
      <w:r w:rsidR="00E03E53" w:rsidRPr="00E03E53">
        <w:rPr>
          <w:b w:val="0"/>
          <w:sz w:val="22"/>
          <w:szCs w:val="22"/>
        </w:rPr>
        <w:t xml:space="preserve">a. Punkty graniczne –uzupełnienie atrybutów na podstawie analizy materiałów źródłowych </w:t>
      </w:r>
    </w:p>
    <w:p w:rsidR="00DD30E2" w:rsidRDefault="00DD30E2" w:rsidP="00E03E53">
      <w:pPr>
        <w:pStyle w:val="Nagwek11"/>
        <w:tabs>
          <w:tab w:val="left" w:pos="838"/>
        </w:tabs>
        <w:rPr>
          <w:b w:val="0"/>
          <w:sz w:val="22"/>
          <w:szCs w:val="22"/>
        </w:rPr>
      </w:pPr>
      <w:r>
        <w:rPr>
          <w:b w:val="0"/>
          <w:sz w:val="22"/>
          <w:szCs w:val="22"/>
        </w:rPr>
        <w:tab/>
      </w:r>
      <w:r w:rsidR="00E03E53" w:rsidRPr="00E03E53">
        <w:rPr>
          <w:b w:val="0"/>
          <w:sz w:val="22"/>
          <w:szCs w:val="22"/>
        </w:rPr>
        <w:t>b. Działki – ustalenie powierzchni ewidencyjnej na podstawie danych w zasobie (baza gr</w:t>
      </w:r>
      <w:r w:rsidR="00E03E53" w:rsidRPr="00E03E53">
        <w:rPr>
          <w:b w:val="0"/>
          <w:sz w:val="22"/>
          <w:szCs w:val="22"/>
        </w:rPr>
        <w:t>a</w:t>
      </w:r>
      <w:r w:rsidR="00E03E53" w:rsidRPr="00E03E53">
        <w:rPr>
          <w:b w:val="0"/>
          <w:sz w:val="22"/>
          <w:szCs w:val="22"/>
        </w:rPr>
        <w:t xml:space="preserve">ficzna) i </w:t>
      </w:r>
      <w:proofErr w:type="spellStart"/>
      <w:r w:rsidR="00E03E53" w:rsidRPr="00E03E53">
        <w:rPr>
          <w:b w:val="0"/>
          <w:sz w:val="22"/>
          <w:szCs w:val="22"/>
        </w:rPr>
        <w:t>uspójnienie</w:t>
      </w:r>
      <w:proofErr w:type="spellEnd"/>
      <w:r w:rsidR="00E03E53" w:rsidRPr="00E03E53">
        <w:rPr>
          <w:b w:val="0"/>
          <w:sz w:val="22"/>
          <w:szCs w:val="22"/>
        </w:rPr>
        <w:t xml:space="preserve"> danych w części graficznej i opisowej, analiza i poprawa pozostałych atrybutów, rozliczenie stanów prawnych zgodnie z </w:t>
      </w:r>
      <w:r>
        <w:rPr>
          <w:b w:val="0"/>
          <w:sz w:val="22"/>
          <w:szCs w:val="22"/>
        </w:rPr>
        <w:t>nomenklatura prawną</w:t>
      </w:r>
      <w:r w:rsidR="00E03E53" w:rsidRPr="00E03E53">
        <w:rPr>
          <w:b w:val="0"/>
          <w:sz w:val="22"/>
          <w:szCs w:val="22"/>
        </w:rPr>
        <w:t xml:space="preserve"> </w:t>
      </w:r>
    </w:p>
    <w:p w:rsidR="00DD30E2" w:rsidRDefault="00DD30E2" w:rsidP="00E03E53">
      <w:pPr>
        <w:pStyle w:val="Nagwek11"/>
        <w:tabs>
          <w:tab w:val="left" w:pos="838"/>
        </w:tabs>
        <w:rPr>
          <w:b w:val="0"/>
          <w:sz w:val="22"/>
          <w:szCs w:val="22"/>
        </w:rPr>
      </w:pPr>
      <w:r>
        <w:rPr>
          <w:b w:val="0"/>
          <w:sz w:val="22"/>
          <w:szCs w:val="22"/>
        </w:rPr>
        <w:tab/>
      </w:r>
      <w:r w:rsidR="00E03E53" w:rsidRPr="00E03E53">
        <w:rPr>
          <w:b w:val="0"/>
          <w:sz w:val="22"/>
          <w:szCs w:val="22"/>
        </w:rPr>
        <w:t xml:space="preserve">c. </w:t>
      </w:r>
      <w:r>
        <w:rPr>
          <w:b w:val="0"/>
          <w:sz w:val="22"/>
          <w:szCs w:val="22"/>
        </w:rPr>
        <w:t>uzupełnienie nomenklatur prawnych (numerów ksiąg wieczystych)</w:t>
      </w:r>
      <w:r w:rsidR="00E03E53" w:rsidRPr="00E03E53">
        <w:rPr>
          <w:b w:val="0"/>
          <w:sz w:val="22"/>
          <w:szCs w:val="22"/>
        </w:rPr>
        <w:t xml:space="preserve"> – poprawa zapisu do obowiązującej struktury, </w:t>
      </w:r>
    </w:p>
    <w:p w:rsidR="00DD30E2" w:rsidRDefault="00DD30E2" w:rsidP="00E03E53">
      <w:pPr>
        <w:pStyle w:val="Nagwek11"/>
        <w:tabs>
          <w:tab w:val="left" w:pos="838"/>
        </w:tabs>
        <w:rPr>
          <w:b w:val="0"/>
          <w:sz w:val="22"/>
          <w:szCs w:val="22"/>
        </w:rPr>
      </w:pPr>
      <w:r>
        <w:rPr>
          <w:b w:val="0"/>
          <w:sz w:val="22"/>
          <w:szCs w:val="22"/>
        </w:rPr>
        <w:tab/>
      </w:r>
      <w:r w:rsidR="00E03E53" w:rsidRPr="00E03E53">
        <w:rPr>
          <w:b w:val="0"/>
          <w:sz w:val="22"/>
          <w:szCs w:val="22"/>
        </w:rPr>
        <w:t xml:space="preserve">d. Adresy -analiza i poprawa adresów w uzgodnieniu </w:t>
      </w:r>
      <w:proofErr w:type="spellStart"/>
      <w:r w:rsidR="00E03E53" w:rsidRPr="00E03E53">
        <w:rPr>
          <w:b w:val="0"/>
          <w:sz w:val="22"/>
          <w:szCs w:val="22"/>
        </w:rPr>
        <w:t>EMUiA</w:t>
      </w:r>
      <w:proofErr w:type="spellEnd"/>
      <w:r w:rsidR="00E03E53" w:rsidRPr="00E03E53">
        <w:rPr>
          <w:b w:val="0"/>
          <w:sz w:val="22"/>
          <w:szCs w:val="22"/>
        </w:rPr>
        <w:t xml:space="preserve"> </w:t>
      </w:r>
    </w:p>
    <w:p w:rsidR="00DD30E2" w:rsidRDefault="00DD30E2" w:rsidP="00E03E53">
      <w:pPr>
        <w:pStyle w:val="Nagwek11"/>
        <w:tabs>
          <w:tab w:val="left" w:pos="838"/>
        </w:tabs>
        <w:rPr>
          <w:b w:val="0"/>
          <w:sz w:val="22"/>
          <w:szCs w:val="22"/>
        </w:rPr>
      </w:pPr>
      <w:r>
        <w:rPr>
          <w:b w:val="0"/>
          <w:sz w:val="22"/>
          <w:szCs w:val="22"/>
        </w:rPr>
        <w:tab/>
      </w:r>
      <w:r w:rsidR="00E03E53" w:rsidRPr="00E03E53">
        <w:rPr>
          <w:b w:val="0"/>
          <w:sz w:val="22"/>
          <w:szCs w:val="22"/>
        </w:rPr>
        <w:t xml:space="preserve">e. Budynki – wywiad w terenie, pomiar brakujących obiektów, pomiar kontrolny budynków, dla których stwierdzono rozbieżności z bazą , uzupełnienie atrybutów na podstawie analizy materiałów źródłowych </w:t>
      </w:r>
    </w:p>
    <w:p w:rsidR="00DD30E2" w:rsidRDefault="00DD30E2" w:rsidP="00E03E53">
      <w:pPr>
        <w:pStyle w:val="Nagwek11"/>
        <w:tabs>
          <w:tab w:val="left" w:pos="838"/>
        </w:tabs>
        <w:rPr>
          <w:b w:val="0"/>
          <w:sz w:val="22"/>
          <w:szCs w:val="22"/>
        </w:rPr>
      </w:pPr>
      <w:r>
        <w:rPr>
          <w:b w:val="0"/>
          <w:sz w:val="22"/>
          <w:szCs w:val="22"/>
        </w:rPr>
        <w:tab/>
      </w:r>
      <w:r w:rsidR="00E03E53" w:rsidRPr="00E03E53">
        <w:rPr>
          <w:b w:val="0"/>
          <w:sz w:val="22"/>
          <w:szCs w:val="22"/>
        </w:rPr>
        <w:t xml:space="preserve">f. </w:t>
      </w:r>
      <w:proofErr w:type="spellStart"/>
      <w:r w:rsidR="00E03E53" w:rsidRPr="00E03E53">
        <w:rPr>
          <w:b w:val="0"/>
          <w:sz w:val="22"/>
          <w:szCs w:val="22"/>
        </w:rPr>
        <w:t>Klasoużytki</w:t>
      </w:r>
      <w:proofErr w:type="spellEnd"/>
      <w:r w:rsidR="00E03E53" w:rsidRPr="00E03E53">
        <w:rPr>
          <w:b w:val="0"/>
          <w:sz w:val="22"/>
          <w:szCs w:val="22"/>
        </w:rPr>
        <w:t xml:space="preserve"> -doprowadzenie do zgodności oznaczeń z obowiązującymi w przepisami oraz </w:t>
      </w:r>
      <w:proofErr w:type="spellStart"/>
      <w:r w:rsidR="00E03E53" w:rsidRPr="00E03E53">
        <w:rPr>
          <w:b w:val="0"/>
          <w:sz w:val="22"/>
          <w:szCs w:val="22"/>
        </w:rPr>
        <w:t>uspójnienie</w:t>
      </w:r>
      <w:proofErr w:type="spellEnd"/>
      <w:r w:rsidR="00E03E53" w:rsidRPr="00E03E53">
        <w:rPr>
          <w:b w:val="0"/>
          <w:sz w:val="22"/>
          <w:szCs w:val="22"/>
        </w:rPr>
        <w:t xml:space="preserve"> danych między częścią graficzną i opisową. </w:t>
      </w:r>
    </w:p>
    <w:p w:rsidR="00DD30E2" w:rsidRDefault="00DD30E2" w:rsidP="00E03E53">
      <w:pPr>
        <w:pStyle w:val="Nagwek11"/>
        <w:tabs>
          <w:tab w:val="left" w:pos="838"/>
        </w:tabs>
        <w:rPr>
          <w:b w:val="0"/>
          <w:sz w:val="22"/>
          <w:szCs w:val="22"/>
        </w:rPr>
      </w:pPr>
      <w:r>
        <w:rPr>
          <w:b w:val="0"/>
          <w:sz w:val="22"/>
          <w:szCs w:val="22"/>
        </w:rPr>
        <w:tab/>
      </w:r>
      <w:r w:rsidR="00E03E53" w:rsidRPr="00E03E53">
        <w:rPr>
          <w:b w:val="0"/>
          <w:sz w:val="22"/>
          <w:szCs w:val="22"/>
        </w:rPr>
        <w:t xml:space="preserve">g. Klasyfikacja </w:t>
      </w:r>
      <w:r>
        <w:rPr>
          <w:b w:val="0"/>
          <w:sz w:val="22"/>
          <w:szCs w:val="22"/>
        </w:rPr>
        <w:t>–</w:t>
      </w:r>
      <w:r w:rsidR="00E03E53" w:rsidRPr="00E03E53">
        <w:rPr>
          <w:b w:val="0"/>
          <w:sz w:val="22"/>
          <w:szCs w:val="22"/>
        </w:rPr>
        <w:t xml:space="preserve"> przewiduje</w:t>
      </w:r>
      <w:r>
        <w:rPr>
          <w:b w:val="0"/>
          <w:sz w:val="22"/>
          <w:szCs w:val="22"/>
        </w:rPr>
        <w:t xml:space="preserve"> się</w:t>
      </w:r>
      <w:r w:rsidR="00E03E53" w:rsidRPr="00E03E53">
        <w:rPr>
          <w:b w:val="0"/>
          <w:sz w:val="22"/>
          <w:szCs w:val="22"/>
        </w:rPr>
        <w:t xml:space="preserve"> przeprowadzenie klasyfikacji gleboznawczej dla pojedy</w:t>
      </w:r>
      <w:r w:rsidR="00E03E53" w:rsidRPr="00E03E53">
        <w:rPr>
          <w:b w:val="0"/>
          <w:sz w:val="22"/>
          <w:szCs w:val="22"/>
        </w:rPr>
        <w:t>n</w:t>
      </w:r>
      <w:r w:rsidR="00E03E53" w:rsidRPr="00E03E53">
        <w:rPr>
          <w:b w:val="0"/>
          <w:sz w:val="22"/>
          <w:szCs w:val="22"/>
        </w:rPr>
        <w:t>czych obiektów (np. W bez klasy itp.) – ilość</w:t>
      </w:r>
      <w:r>
        <w:rPr>
          <w:b w:val="0"/>
          <w:sz w:val="22"/>
          <w:szCs w:val="22"/>
        </w:rPr>
        <w:t xml:space="preserve"> zostanie </w:t>
      </w:r>
      <w:r w:rsidR="00E03E53" w:rsidRPr="00E03E53">
        <w:rPr>
          <w:b w:val="0"/>
          <w:sz w:val="22"/>
          <w:szCs w:val="22"/>
        </w:rPr>
        <w:t xml:space="preserve"> doprecyz</w:t>
      </w:r>
      <w:r>
        <w:rPr>
          <w:b w:val="0"/>
          <w:sz w:val="22"/>
          <w:szCs w:val="22"/>
        </w:rPr>
        <w:t>owana</w:t>
      </w:r>
      <w:r w:rsidR="00E03E53" w:rsidRPr="00E03E53">
        <w:rPr>
          <w:b w:val="0"/>
          <w:sz w:val="22"/>
          <w:szCs w:val="22"/>
        </w:rPr>
        <w:t xml:space="preserve"> etapie pisania WT. </w:t>
      </w:r>
    </w:p>
    <w:p w:rsidR="00DD30E2" w:rsidRDefault="00DD30E2" w:rsidP="00E03E53">
      <w:pPr>
        <w:pStyle w:val="Nagwek11"/>
        <w:tabs>
          <w:tab w:val="left" w:pos="838"/>
        </w:tabs>
        <w:rPr>
          <w:b w:val="0"/>
          <w:sz w:val="22"/>
          <w:szCs w:val="22"/>
        </w:rPr>
      </w:pPr>
    </w:p>
    <w:p w:rsidR="00E03E53" w:rsidRDefault="00E03E53" w:rsidP="00E03E53">
      <w:pPr>
        <w:pStyle w:val="Nagwek11"/>
        <w:tabs>
          <w:tab w:val="left" w:pos="838"/>
        </w:tabs>
        <w:rPr>
          <w:b w:val="0"/>
          <w:sz w:val="22"/>
          <w:szCs w:val="22"/>
        </w:rPr>
      </w:pPr>
      <w:r w:rsidRPr="00E03E53">
        <w:rPr>
          <w:b w:val="0"/>
          <w:sz w:val="22"/>
          <w:szCs w:val="22"/>
        </w:rPr>
        <w:t xml:space="preserve"> Nie </w:t>
      </w:r>
      <w:r w:rsidR="00DD30E2">
        <w:rPr>
          <w:b w:val="0"/>
          <w:sz w:val="22"/>
          <w:szCs w:val="22"/>
        </w:rPr>
        <w:t>przewiduje się</w:t>
      </w:r>
      <w:r w:rsidRPr="00E03E53">
        <w:rPr>
          <w:b w:val="0"/>
          <w:sz w:val="22"/>
          <w:szCs w:val="22"/>
        </w:rPr>
        <w:t xml:space="preserve"> przeprowadzenia ustalania przebiegu granic działek ewidencyjnych. </w:t>
      </w:r>
    </w:p>
    <w:p w:rsidR="00DD30E2" w:rsidRDefault="00DD30E2" w:rsidP="00E03E53">
      <w:pPr>
        <w:pStyle w:val="Nagwek11"/>
        <w:tabs>
          <w:tab w:val="left" w:pos="838"/>
        </w:tabs>
        <w:rPr>
          <w:b w:val="0"/>
          <w:sz w:val="22"/>
          <w:szCs w:val="22"/>
        </w:rPr>
      </w:pPr>
    </w:p>
    <w:p w:rsidR="0000372A" w:rsidDel="008901B6" w:rsidRDefault="00DD30E2" w:rsidP="0000372A">
      <w:pPr>
        <w:pStyle w:val="Nagwek11"/>
        <w:tabs>
          <w:tab w:val="left" w:pos="838"/>
        </w:tabs>
        <w:rPr>
          <w:del w:id="1" w:author="Powiat Zgierski" w:date="2025-12-12T11:44:00Z"/>
          <w:b w:val="0"/>
          <w:sz w:val="22"/>
          <w:szCs w:val="22"/>
        </w:rPr>
      </w:pPr>
      <w:r w:rsidRPr="00DD30E2">
        <w:rPr>
          <w:b w:val="0"/>
          <w:sz w:val="22"/>
          <w:szCs w:val="22"/>
        </w:rPr>
        <w:t xml:space="preserve">Planowany termin uzyskania uzgodnionego Projektu  Modernizacji </w:t>
      </w:r>
      <w:r w:rsidR="0000372A" w:rsidRPr="00DD30E2">
        <w:rPr>
          <w:b w:val="0"/>
          <w:sz w:val="22"/>
          <w:szCs w:val="22"/>
        </w:rPr>
        <w:t>to</w:t>
      </w:r>
      <w:r w:rsidR="0000372A">
        <w:rPr>
          <w:b w:val="0"/>
          <w:sz w:val="22"/>
          <w:szCs w:val="22"/>
        </w:rPr>
        <w:t xml:space="preserve"> koniec pierwszego kwartału 2026r.</w:t>
      </w:r>
    </w:p>
    <w:p w:rsidR="00FE318E" w:rsidRPr="00DD30E2" w:rsidRDefault="00FE318E" w:rsidP="00E03E53">
      <w:pPr>
        <w:pStyle w:val="Nagwek11"/>
        <w:tabs>
          <w:tab w:val="left" w:pos="838"/>
        </w:tabs>
        <w:rPr>
          <w:b w:val="0"/>
          <w:sz w:val="22"/>
          <w:szCs w:val="22"/>
        </w:rPr>
      </w:pPr>
    </w:p>
    <w:p w:rsidR="00CF22EC" w:rsidRDefault="00DB7C6E" w:rsidP="00E201B0">
      <w:pPr>
        <w:pStyle w:val="Nagwek11"/>
        <w:numPr>
          <w:ilvl w:val="0"/>
          <w:numId w:val="5"/>
        </w:numPr>
        <w:tabs>
          <w:tab w:val="left" w:pos="838"/>
        </w:tabs>
      </w:pPr>
      <w:r>
        <w:t>Systemy do prowadzenia zasobu</w:t>
      </w:r>
    </w:p>
    <w:p w:rsidR="00CF22EC" w:rsidRDefault="00CF22EC">
      <w:pPr>
        <w:pStyle w:val="Tekstpodstawowy"/>
        <w:spacing w:before="183"/>
      </w:pPr>
    </w:p>
    <w:p w:rsidR="00D61526" w:rsidRDefault="00D61526" w:rsidP="00D61526">
      <w:pPr>
        <w:spacing w:line="322" w:lineRule="exact"/>
        <w:ind w:left="119"/>
      </w:pPr>
      <w:r>
        <w:t xml:space="preserve">Zadanie I – powiat bełchatowski </w:t>
      </w:r>
    </w:p>
    <w:p w:rsidR="00CF22EC" w:rsidRDefault="00D61526" w:rsidP="00D61526">
      <w:pPr>
        <w:spacing w:line="322" w:lineRule="exact"/>
        <w:ind w:left="119"/>
      </w:pPr>
      <w:r>
        <w:t>EWMAPA – wersja 15.0</w:t>
      </w:r>
      <w:r w:rsidR="00B32982">
        <w:t>9</w:t>
      </w:r>
      <w:r>
        <w:t xml:space="preserve"> , EWOPIS – wersja 9.1</w:t>
      </w:r>
      <w:r w:rsidR="00B32982">
        <w:t>2</w:t>
      </w:r>
      <w:r>
        <w:t>,  BANK OSNÓW – wersja 4.02</w:t>
      </w:r>
    </w:p>
    <w:p w:rsidR="00265630" w:rsidRDefault="00265630" w:rsidP="00D61526">
      <w:pPr>
        <w:spacing w:line="322" w:lineRule="exact"/>
        <w:ind w:left="119"/>
      </w:pPr>
    </w:p>
    <w:p w:rsidR="00992A43" w:rsidRDefault="00992A43" w:rsidP="00992A43">
      <w:pPr>
        <w:spacing w:line="322" w:lineRule="exact"/>
        <w:ind w:left="119"/>
      </w:pPr>
      <w:r>
        <w:t>Zadanie II – powiat brzeziński</w:t>
      </w:r>
    </w:p>
    <w:p w:rsidR="00992A43" w:rsidRDefault="00992A43" w:rsidP="00992A43">
      <w:pPr>
        <w:spacing w:line="322" w:lineRule="exact"/>
        <w:ind w:left="119"/>
      </w:pPr>
      <w:r>
        <w:t>EWMAPA – wersja 15 , EWOPIS – wersja 9,  BANK OSNÓW – wersja 4</w:t>
      </w:r>
    </w:p>
    <w:p w:rsidR="00265630" w:rsidRDefault="00265630" w:rsidP="00992A43">
      <w:pPr>
        <w:spacing w:line="322" w:lineRule="exact"/>
        <w:ind w:left="119"/>
      </w:pPr>
    </w:p>
    <w:p w:rsidR="00992A43" w:rsidRDefault="00992A43" w:rsidP="00992A43">
      <w:pPr>
        <w:spacing w:line="322" w:lineRule="exact"/>
        <w:ind w:left="119"/>
      </w:pPr>
      <w:r>
        <w:t>Zadanie III – powiat kutnowski</w:t>
      </w:r>
    </w:p>
    <w:p w:rsidR="00265630" w:rsidRDefault="00E3042F" w:rsidP="00992A43">
      <w:pPr>
        <w:spacing w:line="322" w:lineRule="exact"/>
        <w:ind w:left="119"/>
      </w:pPr>
      <w:r>
        <w:lastRenderedPageBreak/>
        <w:t>EWMAPA – wersja 15.06, EWOPIS – wersja 9.10,  BANK OSNÓW – wersja 4.00</w:t>
      </w:r>
    </w:p>
    <w:p w:rsidR="00E3042F" w:rsidRDefault="00E3042F" w:rsidP="00992A43">
      <w:pPr>
        <w:spacing w:line="322" w:lineRule="exact"/>
        <w:ind w:left="119"/>
      </w:pPr>
    </w:p>
    <w:p w:rsidR="00271A87" w:rsidRDefault="00271A87" w:rsidP="00271A87">
      <w:pPr>
        <w:spacing w:line="322" w:lineRule="exact"/>
        <w:ind w:left="119"/>
      </w:pPr>
      <w:r>
        <w:t>Zadanie IV – powiat łaski</w:t>
      </w:r>
    </w:p>
    <w:p w:rsidR="000B2604" w:rsidRPr="000B2604" w:rsidRDefault="000B2604" w:rsidP="000B2604">
      <w:pPr>
        <w:spacing w:line="322" w:lineRule="exact"/>
        <w:ind w:left="119"/>
      </w:pPr>
      <w:r w:rsidRPr="000B2604">
        <w:t>EWMAPA – wersja 15.08, EWOPIS – wersja 9.11,  BANK OSNÓW – wersja 4.02</w:t>
      </w:r>
    </w:p>
    <w:p w:rsidR="00271A87" w:rsidRPr="000B2604" w:rsidRDefault="00271A87" w:rsidP="00271A87">
      <w:pPr>
        <w:spacing w:line="322" w:lineRule="exact"/>
        <w:ind w:left="119"/>
      </w:pPr>
    </w:p>
    <w:p w:rsidR="00193DF9" w:rsidRDefault="00193DF9" w:rsidP="00193DF9">
      <w:pPr>
        <w:spacing w:line="322" w:lineRule="exact"/>
        <w:ind w:left="119"/>
      </w:pPr>
      <w:r>
        <w:t>Zadanie V – powiat piotrkowski</w:t>
      </w:r>
    </w:p>
    <w:p w:rsidR="00992A43" w:rsidRDefault="00193DF9" w:rsidP="00193DF9">
      <w:pPr>
        <w:spacing w:line="322" w:lineRule="exact"/>
        <w:ind w:left="119"/>
      </w:pPr>
      <w:r>
        <w:t>EWMAPA – wersja 15</w:t>
      </w:r>
      <w:r w:rsidR="007F5F01">
        <w:t>.09</w:t>
      </w:r>
      <w:r>
        <w:t xml:space="preserve"> , EWOPIS – wersja 9</w:t>
      </w:r>
      <w:r w:rsidR="007F5F01">
        <w:t>.12</w:t>
      </w:r>
      <w:r>
        <w:t>,  BANK OSNÓW – wersja 4</w:t>
      </w:r>
      <w:r w:rsidR="007F5F01">
        <w:t>.02</w:t>
      </w:r>
    </w:p>
    <w:p w:rsidR="00265630" w:rsidRDefault="00265630" w:rsidP="00193DF9">
      <w:pPr>
        <w:spacing w:line="322" w:lineRule="exact"/>
        <w:ind w:left="119"/>
      </w:pPr>
    </w:p>
    <w:p w:rsidR="00BF141F" w:rsidRDefault="00BF141F" w:rsidP="00BF141F">
      <w:pPr>
        <w:spacing w:line="322" w:lineRule="exact"/>
        <w:ind w:left="119"/>
      </w:pPr>
      <w:r>
        <w:t>Zadanie VI – powiat poddębicki</w:t>
      </w:r>
    </w:p>
    <w:p w:rsidR="00CA4E7D" w:rsidRPr="00CA4E7D" w:rsidRDefault="00CA4E7D" w:rsidP="00CA4E7D">
      <w:pPr>
        <w:spacing w:line="322" w:lineRule="exact"/>
        <w:ind w:left="119"/>
      </w:pPr>
      <w:r w:rsidRPr="00CA4E7D">
        <w:t>EWMAPA – wersja 15.09 , EWOPIS – wersja 9.11,  BANK OSNÓW – wersja 4.01</w:t>
      </w:r>
    </w:p>
    <w:p w:rsidR="00265630" w:rsidRDefault="00265630" w:rsidP="00BF141F">
      <w:pPr>
        <w:spacing w:line="322" w:lineRule="exact"/>
        <w:ind w:left="119"/>
      </w:pPr>
    </w:p>
    <w:p w:rsidR="00445921" w:rsidRDefault="00445921" w:rsidP="00445921">
      <w:pPr>
        <w:spacing w:line="322" w:lineRule="exact"/>
        <w:ind w:left="119"/>
      </w:pPr>
      <w:r>
        <w:t>Zadanie VII – powiat radomszczański</w:t>
      </w:r>
    </w:p>
    <w:p w:rsidR="00445921" w:rsidRDefault="00445921" w:rsidP="00445921">
      <w:pPr>
        <w:spacing w:line="322" w:lineRule="exact"/>
        <w:ind w:left="119"/>
      </w:pPr>
      <w:r>
        <w:t>EWMAPA – wersja 15 , EWOPIS – wersja 9,  BANK OSNÓW – wersja 4</w:t>
      </w:r>
    </w:p>
    <w:p w:rsidR="00265630" w:rsidRDefault="00265630" w:rsidP="00445921">
      <w:pPr>
        <w:spacing w:line="322" w:lineRule="exact"/>
        <w:ind w:left="119"/>
      </w:pPr>
    </w:p>
    <w:p w:rsidR="00265630" w:rsidRDefault="00265630" w:rsidP="00265630">
      <w:pPr>
        <w:spacing w:line="322" w:lineRule="exact"/>
        <w:ind w:left="119"/>
      </w:pPr>
      <w:r>
        <w:t>Zadanie VIII – powiat rawski</w:t>
      </w:r>
    </w:p>
    <w:p w:rsidR="00265630" w:rsidRDefault="00265630" w:rsidP="00265630">
      <w:pPr>
        <w:spacing w:line="322" w:lineRule="exact"/>
        <w:ind w:left="119"/>
      </w:pPr>
      <w:proofErr w:type="spellStart"/>
      <w:r>
        <w:t>TurboEWID</w:t>
      </w:r>
      <w:proofErr w:type="spellEnd"/>
      <w:r>
        <w:t xml:space="preserve"> – wersja 1</w:t>
      </w:r>
      <w:r w:rsidR="00184629">
        <w:t>1</w:t>
      </w:r>
    </w:p>
    <w:p w:rsidR="00265630" w:rsidRDefault="00265630" w:rsidP="00265630">
      <w:pPr>
        <w:spacing w:line="322" w:lineRule="exact"/>
        <w:ind w:left="119"/>
      </w:pPr>
    </w:p>
    <w:p w:rsidR="00210E4A" w:rsidRPr="00210E4A" w:rsidRDefault="00210E4A" w:rsidP="00210E4A">
      <w:pPr>
        <w:spacing w:line="322" w:lineRule="exact"/>
        <w:ind w:left="119"/>
      </w:pPr>
      <w:r w:rsidRPr="00210E4A">
        <w:t>Zadanie IX – powiat skierniewicki</w:t>
      </w:r>
    </w:p>
    <w:p w:rsidR="00210E4A" w:rsidRPr="00210E4A" w:rsidRDefault="00210E4A" w:rsidP="00210E4A">
      <w:pPr>
        <w:spacing w:line="322" w:lineRule="exact"/>
        <w:ind w:left="119"/>
      </w:pPr>
      <w:r w:rsidRPr="00210E4A">
        <w:t>EWMAPA – wersja 15.09 , EWOPIS – wersja 9.12,  BANK OSNÓW – wersja 4.00</w:t>
      </w:r>
    </w:p>
    <w:p w:rsidR="00E03E53" w:rsidRDefault="00E03E53" w:rsidP="00E03E53">
      <w:pPr>
        <w:spacing w:line="322" w:lineRule="exact"/>
        <w:ind w:left="119"/>
      </w:pPr>
    </w:p>
    <w:p w:rsidR="00E03E53" w:rsidRDefault="00E03E53" w:rsidP="00E03E53">
      <w:pPr>
        <w:spacing w:line="322" w:lineRule="exact"/>
        <w:ind w:left="119"/>
      </w:pPr>
      <w:r>
        <w:t>Zadanie X – powiat wieruszowski</w:t>
      </w:r>
    </w:p>
    <w:p w:rsidR="00E03E53" w:rsidRDefault="00AC6277" w:rsidP="00E03E53">
      <w:pPr>
        <w:spacing w:line="322" w:lineRule="exact"/>
        <w:ind w:left="119"/>
      </w:pPr>
      <w:r>
        <w:t>EWMAPA – wersja 15, EWOPIS – wersja 9,  BANK OSNÓW – wersja 4</w:t>
      </w:r>
    </w:p>
    <w:p w:rsidR="00265630" w:rsidRDefault="00265630" w:rsidP="00265630">
      <w:pPr>
        <w:spacing w:line="322" w:lineRule="exact"/>
        <w:ind w:left="119"/>
      </w:pPr>
    </w:p>
    <w:p w:rsidR="00E03E53" w:rsidRDefault="00E03E53" w:rsidP="00E03E53">
      <w:pPr>
        <w:spacing w:line="322" w:lineRule="exact"/>
        <w:ind w:left="119"/>
      </w:pPr>
      <w:r>
        <w:t>Zadanie XI – powiat zgierski</w:t>
      </w:r>
    </w:p>
    <w:p w:rsidR="0000372A" w:rsidRDefault="00E03E53" w:rsidP="0000372A">
      <w:pPr>
        <w:spacing w:line="322" w:lineRule="exact"/>
        <w:ind w:left="119"/>
      </w:pPr>
      <w:proofErr w:type="spellStart"/>
      <w:r>
        <w:t>TurboEWID</w:t>
      </w:r>
      <w:proofErr w:type="spellEnd"/>
      <w:r>
        <w:t xml:space="preserve"> – wersja 10</w:t>
      </w:r>
      <w:r w:rsidR="0000372A">
        <w:t>, UWAGA do końca grudnia 2025r. planowane jest podniesienie wersji do 11.</w:t>
      </w:r>
    </w:p>
    <w:p w:rsidR="00E03E53" w:rsidRDefault="00E03E53" w:rsidP="00E03E53">
      <w:pPr>
        <w:spacing w:line="322" w:lineRule="exact"/>
        <w:ind w:left="119"/>
      </w:pPr>
    </w:p>
    <w:p w:rsidR="00992A43" w:rsidRDefault="00992A43" w:rsidP="00D61526">
      <w:pPr>
        <w:spacing w:line="322" w:lineRule="exact"/>
        <w:ind w:left="119"/>
      </w:pPr>
    </w:p>
    <w:p w:rsidR="00E03E53" w:rsidRDefault="002525AD" w:rsidP="00122633">
      <w:pPr>
        <w:spacing w:line="322" w:lineRule="exact"/>
        <w:ind w:left="119" w:firstLine="601"/>
      </w:pPr>
      <w:r>
        <w:t>W opracowywanych warunkach technicznych musi znaleźć się zapis o tym, że zaproponowane przez Wykonawcę rozwiązania muszą być</w:t>
      </w:r>
      <w:r w:rsidR="00E03E53" w:rsidRPr="00E03E53">
        <w:t xml:space="preserve"> </w:t>
      </w:r>
      <w:r w:rsidR="00E03E53">
        <w:t>w pełni kompatybilne</w:t>
      </w:r>
      <w:r>
        <w:t xml:space="preserve"> ze wskazanymi systemami. Powiaty nie przewidują dostaw nowego oprogramowania </w:t>
      </w:r>
      <w:r w:rsidR="00E03E53">
        <w:t>.</w:t>
      </w:r>
    </w:p>
    <w:p w:rsidR="002525AD" w:rsidRDefault="002525AD" w:rsidP="00122633">
      <w:pPr>
        <w:spacing w:line="322" w:lineRule="exact"/>
        <w:ind w:left="119" w:firstLine="601"/>
      </w:pPr>
      <w:r>
        <w:t xml:space="preserve">Pliki przekazywane przez Wykonawcę w celu kontroli/zasilenia bez danych muszą być zgodne z wersją systemów obsługiwanych przez </w:t>
      </w:r>
      <w:r w:rsidR="00265630">
        <w:t>Powiaty</w:t>
      </w:r>
      <w:r>
        <w:t xml:space="preserve"> obowiązującą na dzień przekazania plików.</w:t>
      </w:r>
    </w:p>
    <w:p w:rsidR="00D61526" w:rsidRDefault="00D61526" w:rsidP="00D61526">
      <w:pPr>
        <w:spacing w:line="322" w:lineRule="exact"/>
        <w:ind w:left="119"/>
      </w:pPr>
    </w:p>
    <w:p w:rsidR="00DC46FE" w:rsidRDefault="00BA1CF8" w:rsidP="00DC46FE">
      <w:pPr>
        <w:pStyle w:val="Nagwek11"/>
        <w:numPr>
          <w:ilvl w:val="0"/>
          <w:numId w:val="5"/>
        </w:numPr>
        <w:tabs>
          <w:tab w:val="left" w:pos="838"/>
        </w:tabs>
      </w:pPr>
      <w:r>
        <w:t>Zakres</w:t>
      </w:r>
      <w:r>
        <w:rPr>
          <w:spacing w:val="-2"/>
        </w:rPr>
        <w:t xml:space="preserve"> </w:t>
      </w:r>
      <w:r>
        <w:t>prac</w:t>
      </w:r>
      <w:r>
        <w:rPr>
          <w:spacing w:val="-3"/>
        </w:rPr>
        <w:t xml:space="preserve"> </w:t>
      </w:r>
      <w:r>
        <w:t>do</w:t>
      </w:r>
      <w:r>
        <w:rPr>
          <w:spacing w:val="-5"/>
        </w:rPr>
        <w:t xml:space="preserve"> </w:t>
      </w:r>
      <w:r>
        <w:rPr>
          <w:spacing w:val="-2"/>
        </w:rPr>
        <w:t>wykonania:</w:t>
      </w:r>
    </w:p>
    <w:p w:rsidR="00DC46FE" w:rsidRDefault="00DC46FE" w:rsidP="00DC46FE">
      <w:pPr>
        <w:pStyle w:val="Tekstpodstawowy"/>
        <w:spacing w:before="1"/>
        <w:rPr>
          <w:b/>
          <w:sz w:val="28"/>
        </w:rPr>
      </w:pPr>
    </w:p>
    <w:p w:rsidR="00DC46FE" w:rsidRPr="00122633" w:rsidRDefault="00DC46FE" w:rsidP="00E85653">
      <w:pPr>
        <w:pStyle w:val="Tekstpodstawowy"/>
        <w:ind w:left="121" w:right="11" w:firstLine="599"/>
        <w:rPr>
          <w:sz w:val="22"/>
          <w:szCs w:val="22"/>
        </w:rPr>
      </w:pPr>
      <w:r w:rsidRPr="00122633">
        <w:rPr>
          <w:sz w:val="22"/>
          <w:szCs w:val="22"/>
        </w:rPr>
        <w:t>Opracowane Warunki Techniczne winny zawierać szczegółowe zapisy dotyczące zakresu, o</w:t>
      </w:r>
      <w:r w:rsidRPr="00122633">
        <w:rPr>
          <w:sz w:val="22"/>
          <w:szCs w:val="22"/>
        </w:rPr>
        <w:t>r</w:t>
      </w:r>
      <w:r w:rsidRPr="00122633">
        <w:rPr>
          <w:sz w:val="22"/>
          <w:szCs w:val="22"/>
        </w:rPr>
        <w:t>ganizacji i sposobu wykonania prac modernizacyjnych, w tym opracowania dokumentacji oraz dost</w:t>
      </w:r>
      <w:r w:rsidRPr="00122633">
        <w:rPr>
          <w:sz w:val="22"/>
          <w:szCs w:val="22"/>
        </w:rPr>
        <w:t>a</w:t>
      </w:r>
      <w:r w:rsidRPr="00122633">
        <w:rPr>
          <w:sz w:val="22"/>
          <w:szCs w:val="22"/>
        </w:rPr>
        <w:t>wy baz danych stanowiących ich rezultat.</w:t>
      </w:r>
    </w:p>
    <w:p w:rsidR="00DC46FE" w:rsidRPr="00122633" w:rsidRDefault="00DC46FE" w:rsidP="00DC46FE">
      <w:pPr>
        <w:pStyle w:val="Tekstpodstawowy"/>
        <w:ind w:left="121" w:right="6"/>
        <w:rPr>
          <w:sz w:val="22"/>
          <w:szCs w:val="22"/>
        </w:rPr>
      </w:pPr>
      <w:r w:rsidRPr="00122633">
        <w:rPr>
          <w:sz w:val="22"/>
          <w:szCs w:val="22"/>
        </w:rPr>
        <w:t xml:space="preserve">Wynikowe Warunki Techniczne powinny zawierać precyzyjną organizację, zasady i terminy kontroli (weryfikacji) całości prac związanych z dostarczeniem baz danych </w:t>
      </w:r>
      <w:proofErr w:type="spellStart"/>
      <w:r w:rsidRPr="00122633">
        <w:rPr>
          <w:sz w:val="22"/>
          <w:szCs w:val="22"/>
        </w:rPr>
        <w:t>EGiB</w:t>
      </w:r>
      <w:proofErr w:type="spellEnd"/>
      <w:r w:rsidRPr="00122633">
        <w:rPr>
          <w:sz w:val="22"/>
          <w:szCs w:val="22"/>
        </w:rPr>
        <w:t>.</w:t>
      </w:r>
    </w:p>
    <w:p w:rsidR="00DC46FE" w:rsidRPr="00122633" w:rsidRDefault="00DC46FE" w:rsidP="00DC46FE">
      <w:pPr>
        <w:pStyle w:val="Tekstpodstawowy"/>
        <w:rPr>
          <w:sz w:val="22"/>
          <w:szCs w:val="22"/>
        </w:rPr>
      </w:pPr>
    </w:p>
    <w:p w:rsidR="00122633" w:rsidRDefault="00DC46FE" w:rsidP="00E85653">
      <w:pPr>
        <w:pStyle w:val="Tekstpodstawowy"/>
        <w:ind w:left="121" w:right="6" w:firstLine="599"/>
        <w:rPr>
          <w:sz w:val="22"/>
          <w:szCs w:val="22"/>
        </w:rPr>
      </w:pPr>
      <w:r w:rsidRPr="00122633">
        <w:rPr>
          <w:sz w:val="22"/>
          <w:szCs w:val="22"/>
        </w:rPr>
        <w:t xml:space="preserve">Przed przystąpieniem do ich realizacji </w:t>
      </w:r>
      <w:r w:rsidRPr="00122633">
        <w:rPr>
          <w:i/>
          <w:sz w:val="22"/>
          <w:szCs w:val="22"/>
        </w:rPr>
        <w:t>Wykonawca</w:t>
      </w:r>
      <w:r w:rsidRPr="00122633">
        <w:rPr>
          <w:sz w:val="22"/>
          <w:szCs w:val="22"/>
        </w:rPr>
        <w:t xml:space="preserve"> </w:t>
      </w:r>
      <w:r w:rsidRPr="00122633">
        <w:rPr>
          <w:i/>
          <w:sz w:val="22"/>
          <w:szCs w:val="22"/>
        </w:rPr>
        <w:t>Warunków</w:t>
      </w:r>
      <w:r w:rsidRPr="00122633">
        <w:rPr>
          <w:sz w:val="22"/>
          <w:szCs w:val="22"/>
        </w:rPr>
        <w:t xml:space="preserve"> </w:t>
      </w:r>
      <w:r w:rsidRPr="00122633">
        <w:rPr>
          <w:i/>
          <w:sz w:val="22"/>
          <w:szCs w:val="22"/>
        </w:rPr>
        <w:t>Technicznych</w:t>
      </w:r>
      <w:r w:rsidRPr="00122633">
        <w:rPr>
          <w:sz w:val="22"/>
          <w:szCs w:val="22"/>
        </w:rPr>
        <w:t xml:space="preserve"> winien zapoznać się</w:t>
      </w:r>
      <w:r w:rsidRPr="00122633">
        <w:rPr>
          <w:spacing w:val="36"/>
          <w:sz w:val="22"/>
          <w:szCs w:val="22"/>
        </w:rPr>
        <w:t xml:space="preserve">  </w:t>
      </w:r>
      <w:r w:rsidRPr="00122633">
        <w:rPr>
          <w:sz w:val="22"/>
          <w:szCs w:val="22"/>
        </w:rPr>
        <w:t>z</w:t>
      </w:r>
      <w:r w:rsidRPr="00122633">
        <w:rPr>
          <w:spacing w:val="36"/>
          <w:sz w:val="22"/>
          <w:szCs w:val="22"/>
        </w:rPr>
        <w:t xml:space="preserve">  </w:t>
      </w:r>
      <w:r w:rsidR="00122633" w:rsidRPr="00122633">
        <w:rPr>
          <w:spacing w:val="36"/>
          <w:sz w:val="22"/>
          <w:szCs w:val="22"/>
        </w:rPr>
        <w:t xml:space="preserve">dostępnymi </w:t>
      </w:r>
      <w:r w:rsidRPr="00122633">
        <w:rPr>
          <w:sz w:val="22"/>
          <w:szCs w:val="22"/>
        </w:rPr>
        <w:t>uzgodnionym</w:t>
      </w:r>
      <w:r w:rsidR="00122633">
        <w:rPr>
          <w:sz w:val="22"/>
          <w:szCs w:val="22"/>
        </w:rPr>
        <w:t>i</w:t>
      </w:r>
      <w:r w:rsidRPr="00122633">
        <w:rPr>
          <w:spacing w:val="37"/>
          <w:sz w:val="22"/>
          <w:szCs w:val="22"/>
        </w:rPr>
        <w:t xml:space="preserve">  </w:t>
      </w:r>
      <w:r w:rsidRPr="00122633">
        <w:rPr>
          <w:sz w:val="22"/>
          <w:szCs w:val="22"/>
        </w:rPr>
        <w:t>z</w:t>
      </w:r>
      <w:r w:rsidRPr="00122633">
        <w:rPr>
          <w:spacing w:val="36"/>
          <w:sz w:val="22"/>
          <w:szCs w:val="22"/>
        </w:rPr>
        <w:t xml:space="preserve">  </w:t>
      </w:r>
      <w:r w:rsidRPr="00122633">
        <w:rPr>
          <w:sz w:val="22"/>
          <w:szCs w:val="22"/>
        </w:rPr>
        <w:t>Łódzkim</w:t>
      </w:r>
      <w:r w:rsidRPr="00122633">
        <w:rPr>
          <w:spacing w:val="36"/>
          <w:sz w:val="22"/>
          <w:szCs w:val="22"/>
        </w:rPr>
        <w:t xml:space="preserve">  </w:t>
      </w:r>
      <w:r w:rsidRPr="00122633">
        <w:rPr>
          <w:sz w:val="22"/>
          <w:szCs w:val="22"/>
        </w:rPr>
        <w:t>Wojewódzkim</w:t>
      </w:r>
      <w:r w:rsidRPr="00122633">
        <w:rPr>
          <w:spacing w:val="37"/>
          <w:sz w:val="22"/>
          <w:szCs w:val="22"/>
        </w:rPr>
        <w:t xml:space="preserve">  </w:t>
      </w:r>
      <w:r w:rsidRPr="00122633">
        <w:rPr>
          <w:sz w:val="22"/>
          <w:szCs w:val="22"/>
        </w:rPr>
        <w:t>Inspektorem</w:t>
      </w:r>
      <w:r w:rsidRPr="00122633">
        <w:rPr>
          <w:spacing w:val="35"/>
          <w:sz w:val="22"/>
          <w:szCs w:val="22"/>
        </w:rPr>
        <w:t xml:space="preserve">  </w:t>
      </w:r>
      <w:r w:rsidRPr="00122633">
        <w:rPr>
          <w:sz w:val="22"/>
          <w:szCs w:val="22"/>
        </w:rPr>
        <w:t>Nadzoru</w:t>
      </w:r>
      <w:r w:rsidRPr="00122633">
        <w:rPr>
          <w:spacing w:val="37"/>
          <w:sz w:val="22"/>
          <w:szCs w:val="22"/>
        </w:rPr>
        <w:t xml:space="preserve">  </w:t>
      </w:r>
      <w:r w:rsidRPr="00122633">
        <w:rPr>
          <w:sz w:val="22"/>
          <w:szCs w:val="22"/>
        </w:rPr>
        <w:t>Ge</w:t>
      </w:r>
      <w:r w:rsidRPr="00122633">
        <w:rPr>
          <w:sz w:val="22"/>
          <w:szCs w:val="22"/>
        </w:rPr>
        <w:t>o</w:t>
      </w:r>
      <w:r w:rsidRPr="00122633">
        <w:rPr>
          <w:sz w:val="22"/>
          <w:szCs w:val="22"/>
        </w:rPr>
        <w:t>dezyjnego i Kartograficznego PROJEKT</w:t>
      </w:r>
      <w:r w:rsidR="00122633">
        <w:rPr>
          <w:sz w:val="22"/>
          <w:szCs w:val="22"/>
        </w:rPr>
        <w:t>A</w:t>
      </w:r>
      <w:r w:rsidRPr="00122633">
        <w:rPr>
          <w:sz w:val="22"/>
          <w:szCs w:val="22"/>
        </w:rPr>
        <w:t>M</w:t>
      </w:r>
      <w:r w:rsidR="00122633">
        <w:rPr>
          <w:sz w:val="22"/>
          <w:szCs w:val="22"/>
        </w:rPr>
        <w:t>I</w:t>
      </w:r>
      <w:r w:rsidRPr="00122633">
        <w:rPr>
          <w:sz w:val="22"/>
          <w:szCs w:val="22"/>
        </w:rPr>
        <w:t xml:space="preserve"> MODERNIZACJI, </w:t>
      </w:r>
      <w:r w:rsidR="00122633">
        <w:rPr>
          <w:sz w:val="22"/>
          <w:szCs w:val="22"/>
        </w:rPr>
        <w:t xml:space="preserve">które będą stanowiły załącznik </w:t>
      </w:r>
      <w:r w:rsidRPr="00122633">
        <w:rPr>
          <w:sz w:val="22"/>
          <w:szCs w:val="22"/>
        </w:rPr>
        <w:t>do Warunków Technicznych</w:t>
      </w:r>
      <w:r w:rsidR="00122633">
        <w:rPr>
          <w:sz w:val="22"/>
          <w:szCs w:val="22"/>
        </w:rPr>
        <w:t>.</w:t>
      </w:r>
    </w:p>
    <w:p w:rsidR="00DC46FE" w:rsidRPr="00122633" w:rsidRDefault="00122633" w:rsidP="00DC46FE">
      <w:pPr>
        <w:pStyle w:val="Tekstpodstawowy"/>
        <w:ind w:left="121" w:right="6"/>
        <w:rPr>
          <w:sz w:val="22"/>
          <w:szCs w:val="22"/>
        </w:rPr>
      </w:pPr>
      <w:r>
        <w:rPr>
          <w:sz w:val="22"/>
          <w:szCs w:val="22"/>
        </w:rPr>
        <w:t xml:space="preserve">WT </w:t>
      </w:r>
      <w:r w:rsidR="00DC46FE" w:rsidRPr="00122633">
        <w:rPr>
          <w:sz w:val="22"/>
          <w:szCs w:val="22"/>
        </w:rPr>
        <w:t>powinny uwzględniać zapisy ww. PROJEKT</w:t>
      </w:r>
      <w:r>
        <w:rPr>
          <w:sz w:val="22"/>
          <w:szCs w:val="22"/>
        </w:rPr>
        <w:t>ÓW</w:t>
      </w:r>
      <w:r w:rsidR="00DC46FE" w:rsidRPr="00122633">
        <w:rPr>
          <w:sz w:val="22"/>
          <w:szCs w:val="22"/>
        </w:rPr>
        <w:t xml:space="preserve"> MODERNIZACJI i nie pozostawać z nimi w </w:t>
      </w:r>
      <w:r w:rsidR="00DC46FE" w:rsidRPr="00122633">
        <w:rPr>
          <w:sz w:val="22"/>
          <w:szCs w:val="22"/>
        </w:rPr>
        <w:lastRenderedPageBreak/>
        <w:t>sprzeczności.</w:t>
      </w:r>
    </w:p>
    <w:p w:rsidR="00DC46FE" w:rsidRPr="00122633" w:rsidRDefault="00DC46FE" w:rsidP="00DC46FE">
      <w:pPr>
        <w:pStyle w:val="Tekstpodstawowy"/>
        <w:rPr>
          <w:sz w:val="22"/>
          <w:szCs w:val="22"/>
        </w:rPr>
      </w:pPr>
    </w:p>
    <w:p w:rsidR="00DC46FE" w:rsidRPr="00122633" w:rsidRDefault="00DC46FE" w:rsidP="00E85653">
      <w:pPr>
        <w:pStyle w:val="Tekstpodstawowy"/>
        <w:ind w:left="121" w:right="11" w:firstLine="360"/>
        <w:rPr>
          <w:sz w:val="22"/>
          <w:szCs w:val="22"/>
        </w:rPr>
      </w:pPr>
      <w:r w:rsidRPr="00122633">
        <w:rPr>
          <w:sz w:val="22"/>
          <w:szCs w:val="22"/>
        </w:rPr>
        <w:t>Warunki</w:t>
      </w:r>
      <w:r w:rsidRPr="00122633">
        <w:rPr>
          <w:spacing w:val="78"/>
          <w:sz w:val="22"/>
          <w:szCs w:val="22"/>
        </w:rPr>
        <w:t xml:space="preserve"> </w:t>
      </w:r>
      <w:r w:rsidRPr="00122633">
        <w:rPr>
          <w:sz w:val="22"/>
          <w:szCs w:val="22"/>
        </w:rPr>
        <w:t>Techniczne</w:t>
      </w:r>
      <w:r w:rsidRPr="00122633">
        <w:rPr>
          <w:spacing w:val="79"/>
          <w:sz w:val="22"/>
          <w:szCs w:val="22"/>
        </w:rPr>
        <w:t xml:space="preserve"> </w:t>
      </w:r>
      <w:r w:rsidRPr="00122633">
        <w:rPr>
          <w:sz w:val="22"/>
          <w:szCs w:val="22"/>
        </w:rPr>
        <w:t>winny</w:t>
      </w:r>
      <w:r w:rsidRPr="00122633">
        <w:rPr>
          <w:spacing w:val="80"/>
          <w:sz w:val="22"/>
          <w:szCs w:val="22"/>
        </w:rPr>
        <w:t xml:space="preserve"> </w:t>
      </w:r>
      <w:r w:rsidRPr="00122633">
        <w:rPr>
          <w:sz w:val="22"/>
          <w:szCs w:val="22"/>
        </w:rPr>
        <w:t>być</w:t>
      </w:r>
      <w:r w:rsidRPr="00122633">
        <w:rPr>
          <w:spacing w:val="80"/>
          <w:sz w:val="22"/>
          <w:szCs w:val="22"/>
        </w:rPr>
        <w:t xml:space="preserve"> </w:t>
      </w:r>
      <w:r w:rsidRPr="00122633">
        <w:rPr>
          <w:sz w:val="22"/>
          <w:szCs w:val="22"/>
        </w:rPr>
        <w:t>w</w:t>
      </w:r>
      <w:r w:rsidRPr="00122633">
        <w:rPr>
          <w:spacing w:val="79"/>
          <w:sz w:val="22"/>
          <w:szCs w:val="22"/>
        </w:rPr>
        <w:t xml:space="preserve"> </w:t>
      </w:r>
      <w:r w:rsidRPr="00122633">
        <w:rPr>
          <w:sz w:val="22"/>
          <w:szCs w:val="22"/>
        </w:rPr>
        <w:t>pełni</w:t>
      </w:r>
      <w:r w:rsidRPr="00122633">
        <w:rPr>
          <w:spacing w:val="80"/>
          <w:sz w:val="22"/>
          <w:szCs w:val="22"/>
        </w:rPr>
        <w:t xml:space="preserve"> </w:t>
      </w:r>
      <w:r w:rsidRPr="00122633">
        <w:rPr>
          <w:sz w:val="22"/>
          <w:szCs w:val="22"/>
        </w:rPr>
        <w:t>zgodne</w:t>
      </w:r>
      <w:r w:rsidRPr="00122633">
        <w:rPr>
          <w:spacing w:val="80"/>
          <w:sz w:val="22"/>
          <w:szCs w:val="22"/>
        </w:rPr>
        <w:t xml:space="preserve"> </w:t>
      </w:r>
      <w:r w:rsidRPr="00122633">
        <w:rPr>
          <w:sz w:val="22"/>
          <w:szCs w:val="22"/>
        </w:rPr>
        <w:t>z</w:t>
      </w:r>
      <w:r w:rsidRPr="00122633">
        <w:rPr>
          <w:spacing w:val="79"/>
          <w:sz w:val="22"/>
          <w:szCs w:val="22"/>
        </w:rPr>
        <w:t xml:space="preserve"> </w:t>
      </w:r>
      <w:r w:rsidRPr="00122633">
        <w:rPr>
          <w:sz w:val="22"/>
          <w:szCs w:val="22"/>
        </w:rPr>
        <w:t>obowiązującymi</w:t>
      </w:r>
      <w:r w:rsidRPr="00122633">
        <w:rPr>
          <w:spacing w:val="80"/>
          <w:sz w:val="22"/>
          <w:szCs w:val="22"/>
        </w:rPr>
        <w:t xml:space="preserve"> </w:t>
      </w:r>
      <w:r w:rsidRPr="00122633">
        <w:rPr>
          <w:sz w:val="22"/>
          <w:szCs w:val="22"/>
        </w:rPr>
        <w:t>przepisami</w:t>
      </w:r>
      <w:r w:rsidRPr="00122633">
        <w:rPr>
          <w:spacing w:val="80"/>
          <w:sz w:val="22"/>
          <w:szCs w:val="22"/>
        </w:rPr>
        <w:t xml:space="preserve"> </w:t>
      </w:r>
      <w:r w:rsidRPr="00122633">
        <w:rPr>
          <w:sz w:val="22"/>
          <w:szCs w:val="22"/>
        </w:rPr>
        <w:t>prawa. W kwestiach nie uregulowanych w niniejszym dokumencie należy kierować się obowiązującymi przep</w:t>
      </w:r>
      <w:r w:rsidRPr="00122633">
        <w:rPr>
          <w:sz w:val="22"/>
          <w:szCs w:val="22"/>
        </w:rPr>
        <w:t>i</w:t>
      </w:r>
      <w:r w:rsidRPr="00122633">
        <w:rPr>
          <w:sz w:val="22"/>
          <w:szCs w:val="22"/>
        </w:rPr>
        <w:t>sami</w:t>
      </w:r>
      <w:r w:rsidRPr="00122633">
        <w:rPr>
          <w:spacing w:val="40"/>
          <w:sz w:val="22"/>
          <w:szCs w:val="22"/>
        </w:rPr>
        <w:t xml:space="preserve"> </w:t>
      </w:r>
      <w:r w:rsidRPr="00122633">
        <w:rPr>
          <w:sz w:val="22"/>
          <w:szCs w:val="22"/>
        </w:rPr>
        <w:t>prawa, w szczególności:</w:t>
      </w:r>
    </w:p>
    <w:p w:rsidR="00DC46FE" w:rsidRPr="00122633" w:rsidRDefault="00DC46FE" w:rsidP="00DC46FE">
      <w:pPr>
        <w:pStyle w:val="Akapitzlist"/>
        <w:numPr>
          <w:ilvl w:val="0"/>
          <w:numId w:val="32"/>
        </w:numPr>
        <w:tabs>
          <w:tab w:val="left" w:pos="841"/>
        </w:tabs>
        <w:autoSpaceDE w:val="0"/>
        <w:autoSpaceDN w:val="0"/>
        <w:ind w:right="9" w:hanging="360"/>
      </w:pPr>
      <w:r w:rsidRPr="00122633">
        <w:t>ustaw</w:t>
      </w:r>
      <w:r w:rsidR="00E85653">
        <w:t>a</w:t>
      </w:r>
      <w:r w:rsidRPr="00122633">
        <w:t xml:space="preserve"> z dnia 17 maja 1989 r. </w:t>
      </w:r>
      <w:r w:rsidRPr="00122633">
        <w:rPr>
          <w:i/>
        </w:rPr>
        <w:t>Prawo</w:t>
      </w:r>
      <w:r w:rsidRPr="00122633">
        <w:t xml:space="preserve"> </w:t>
      </w:r>
      <w:r w:rsidRPr="00122633">
        <w:rPr>
          <w:i/>
        </w:rPr>
        <w:t>geodezyjne</w:t>
      </w:r>
      <w:r w:rsidRPr="00122633">
        <w:t xml:space="preserve"> </w:t>
      </w:r>
      <w:r w:rsidRPr="00122633">
        <w:rPr>
          <w:i/>
        </w:rPr>
        <w:t>i</w:t>
      </w:r>
      <w:r w:rsidRPr="00122633">
        <w:t xml:space="preserve"> </w:t>
      </w:r>
      <w:r w:rsidRPr="00122633">
        <w:rPr>
          <w:i/>
        </w:rPr>
        <w:t>kartograficzne</w:t>
      </w:r>
      <w:r w:rsidRPr="00122633">
        <w:t xml:space="preserve"> (Dz. U. z 2024 r. poz. 1151 ze zm.), zwaną danej </w:t>
      </w:r>
      <w:r w:rsidRPr="00122633">
        <w:rPr>
          <w:i/>
        </w:rPr>
        <w:t>ustawą</w:t>
      </w:r>
      <w:r w:rsidRPr="00122633">
        <w:t xml:space="preserve"> </w:t>
      </w:r>
      <w:proofErr w:type="spellStart"/>
      <w:r w:rsidRPr="00122633">
        <w:rPr>
          <w:i/>
        </w:rPr>
        <w:t>PGiK</w:t>
      </w:r>
      <w:proofErr w:type="spellEnd"/>
    </w:p>
    <w:p w:rsidR="00DC46FE" w:rsidRPr="00122633" w:rsidRDefault="00DC46FE" w:rsidP="00DC46FE">
      <w:pPr>
        <w:pStyle w:val="Akapitzlist"/>
        <w:numPr>
          <w:ilvl w:val="0"/>
          <w:numId w:val="32"/>
        </w:numPr>
        <w:tabs>
          <w:tab w:val="left" w:pos="841"/>
        </w:tabs>
        <w:autoSpaceDE w:val="0"/>
        <w:autoSpaceDN w:val="0"/>
        <w:ind w:right="9" w:hanging="360"/>
      </w:pPr>
      <w:r w:rsidRPr="00122633">
        <w:t xml:space="preserve">ustawy z dnia 6 lipca 1982 r. </w:t>
      </w:r>
      <w:r w:rsidRPr="00122633">
        <w:rPr>
          <w:i/>
        </w:rPr>
        <w:t>o</w:t>
      </w:r>
      <w:r w:rsidRPr="00122633">
        <w:t xml:space="preserve"> </w:t>
      </w:r>
      <w:r w:rsidRPr="00122633">
        <w:rPr>
          <w:i/>
        </w:rPr>
        <w:t>księgach</w:t>
      </w:r>
      <w:r w:rsidRPr="00122633">
        <w:t xml:space="preserve"> </w:t>
      </w:r>
      <w:r w:rsidRPr="00122633">
        <w:rPr>
          <w:i/>
        </w:rPr>
        <w:t>wieczystych</w:t>
      </w:r>
      <w:r w:rsidRPr="00122633">
        <w:t xml:space="preserve"> </w:t>
      </w:r>
      <w:r w:rsidRPr="00122633">
        <w:rPr>
          <w:i/>
        </w:rPr>
        <w:t>i</w:t>
      </w:r>
      <w:r w:rsidRPr="00122633">
        <w:t xml:space="preserve"> </w:t>
      </w:r>
      <w:r w:rsidRPr="00122633">
        <w:rPr>
          <w:i/>
        </w:rPr>
        <w:t>hipotece</w:t>
      </w:r>
      <w:r w:rsidRPr="00122633">
        <w:t xml:space="preserve"> ( Dz. U. z 2025 r. poz. 341 </w:t>
      </w:r>
      <w:proofErr w:type="spellStart"/>
      <w:r w:rsidRPr="00122633">
        <w:t>t.j</w:t>
      </w:r>
      <w:proofErr w:type="spellEnd"/>
      <w:r w:rsidRPr="00122633">
        <w:t>.),</w:t>
      </w:r>
    </w:p>
    <w:p w:rsidR="00DC46FE" w:rsidRPr="00122633" w:rsidRDefault="00DC46FE" w:rsidP="00DC46FE">
      <w:pPr>
        <w:pStyle w:val="Akapitzlist"/>
        <w:numPr>
          <w:ilvl w:val="0"/>
          <w:numId w:val="32"/>
        </w:numPr>
        <w:tabs>
          <w:tab w:val="left" w:pos="841"/>
        </w:tabs>
        <w:autoSpaceDE w:val="0"/>
        <w:autoSpaceDN w:val="0"/>
        <w:ind w:right="11" w:hanging="360"/>
      </w:pPr>
      <w:r w:rsidRPr="00122633">
        <w:t>rozporządzeni</w:t>
      </w:r>
      <w:r w:rsidR="00E85653">
        <w:t>em</w:t>
      </w:r>
      <w:r w:rsidRPr="00122633">
        <w:rPr>
          <w:spacing w:val="75"/>
        </w:rPr>
        <w:t xml:space="preserve"> </w:t>
      </w:r>
      <w:r w:rsidRPr="00122633">
        <w:t>Ministra</w:t>
      </w:r>
      <w:r w:rsidRPr="00122633">
        <w:rPr>
          <w:spacing w:val="75"/>
        </w:rPr>
        <w:t xml:space="preserve"> </w:t>
      </w:r>
      <w:r w:rsidRPr="00122633">
        <w:t>Rozwoju,</w:t>
      </w:r>
      <w:r w:rsidRPr="00122633">
        <w:rPr>
          <w:spacing w:val="76"/>
        </w:rPr>
        <w:t xml:space="preserve"> </w:t>
      </w:r>
      <w:r w:rsidRPr="00122633">
        <w:t>Pracy</w:t>
      </w:r>
      <w:r w:rsidRPr="00122633">
        <w:rPr>
          <w:spacing w:val="76"/>
        </w:rPr>
        <w:t xml:space="preserve"> </w:t>
      </w:r>
      <w:r w:rsidRPr="00122633">
        <w:t>i</w:t>
      </w:r>
      <w:r w:rsidRPr="00122633">
        <w:rPr>
          <w:spacing w:val="74"/>
        </w:rPr>
        <w:t xml:space="preserve"> </w:t>
      </w:r>
      <w:r w:rsidRPr="00122633">
        <w:t>Technologii</w:t>
      </w:r>
      <w:r w:rsidRPr="00122633">
        <w:rPr>
          <w:spacing w:val="74"/>
        </w:rPr>
        <w:t xml:space="preserve"> </w:t>
      </w:r>
      <w:r w:rsidRPr="00122633">
        <w:t>z</w:t>
      </w:r>
      <w:r w:rsidRPr="00122633">
        <w:rPr>
          <w:spacing w:val="77"/>
        </w:rPr>
        <w:t xml:space="preserve"> </w:t>
      </w:r>
      <w:r w:rsidRPr="00122633">
        <w:t>dnia</w:t>
      </w:r>
      <w:r w:rsidRPr="00122633">
        <w:rPr>
          <w:spacing w:val="77"/>
        </w:rPr>
        <w:t xml:space="preserve"> </w:t>
      </w:r>
      <w:r w:rsidRPr="00122633">
        <w:t>27</w:t>
      </w:r>
      <w:r w:rsidRPr="00122633">
        <w:rPr>
          <w:spacing w:val="76"/>
        </w:rPr>
        <w:t xml:space="preserve"> </w:t>
      </w:r>
      <w:r w:rsidRPr="00122633">
        <w:t>lipca</w:t>
      </w:r>
      <w:r w:rsidRPr="00122633">
        <w:rPr>
          <w:spacing w:val="75"/>
        </w:rPr>
        <w:t xml:space="preserve"> </w:t>
      </w:r>
      <w:r w:rsidRPr="00122633">
        <w:t>2021</w:t>
      </w:r>
      <w:r w:rsidRPr="00122633">
        <w:rPr>
          <w:spacing w:val="76"/>
        </w:rPr>
        <w:t xml:space="preserve"> </w:t>
      </w:r>
      <w:r w:rsidRPr="00122633">
        <w:t xml:space="preserve">r. </w:t>
      </w:r>
      <w:r w:rsidRPr="00122633">
        <w:rPr>
          <w:i/>
        </w:rPr>
        <w:t>w</w:t>
      </w:r>
      <w:r w:rsidRPr="00122633">
        <w:t xml:space="preserve"> </w:t>
      </w:r>
      <w:r w:rsidRPr="00122633">
        <w:rPr>
          <w:i/>
        </w:rPr>
        <w:t>sprawie</w:t>
      </w:r>
      <w:r w:rsidRPr="00122633">
        <w:t xml:space="preserve"> </w:t>
      </w:r>
      <w:r w:rsidRPr="00122633">
        <w:rPr>
          <w:i/>
        </w:rPr>
        <w:t>ewidencji</w:t>
      </w:r>
      <w:r w:rsidRPr="00122633">
        <w:t xml:space="preserve"> </w:t>
      </w:r>
      <w:r w:rsidRPr="00122633">
        <w:rPr>
          <w:i/>
        </w:rPr>
        <w:t>gruntów</w:t>
      </w:r>
      <w:r w:rsidRPr="00122633">
        <w:t xml:space="preserve"> </w:t>
      </w:r>
      <w:r w:rsidRPr="00122633">
        <w:rPr>
          <w:i/>
        </w:rPr>
        <w:t>i</w:t>
      </w:r>
      <w:r w:rsidRPr="00122633">
        <w:t xml:space="preserve"> </w:t>
      </w:r>
      <w:r w:rsidRPr="00122633">
        <w:rPr>
          <w:i/>
        </w:rPr>
        <w:t>budynków</w:t>
      </w:r>
      <w:r w:rsidRPr="00122633">
        <w:t xml:space="preserve"> (Dz. U. z 2024 r. poz. 219 ze zm.), zwanym dalej </w:t>
      </w:r>
      <w:r w:rsidRPr="00122633">
        <w:rPr>
          <w:i/>
        </w:rPr>
        <w:t>ro</w:t>
      </w:r>
      <w:r w:rsidRPr="00122633">
        <w:rPr>
          <w:i/>
        </w:rPr>
        <w:t>z</w:t>
      </w:r>
      <w:r w:rsidRPr="00122633">
        <w:rPr>
          <w:i/>
        </w:rPr>
        <w:t>porządzeniem</w:t>
      </w:r>
      <w:r w:rsidRPr="00122633">
        <w:t xml:space="preserve"> </w:t>
      </w:r>
      <w:r w:rsidRPr="00122633">
        <w:rPr>
          <w:i/>
        </w:rPr>
        <w:t>w</w:t>
      </w:r>
      <w:r w:rsidRPr="00122633">
        <w:t xml:space="preserve"> </w:t>
      </w:r>
      <w:r w:rsidRPr="00122633">
        <w:rPr>
          <w:i/>
        </w:rPr>
        <w:t>sprawie</w:t>
      </w:r>
      <w:r w:rsidRPr="00122633">
        <w:t xml:space="preserve"> </w:t>
      </w:r>
      <w:proofErr w:type="spellStart"/>
      <w:r w:rsidRPr="00122633">
        <w:rPr>
          <w:i/>
        </w:rPr>
        <w:t>EGiB</w:t>
      </w:r>
      <w:proofErr w:type="spellEnd"/>
      <w:r w:rsidRPr="00122633">
        <w:t>,</w:t>
      </w:r>
    </w:p>
    <w:p w:rsidR="00DC46FE" w:rsidRPr="00122633" w:rsidRDefault="00DC46FE" w:rsidP="00DC46FE">
      <w:pPr>
        <w:pStyle w:val="Akapitzlist"/>
        <w:numPr>
          <w:ilvl w:val="0"/>
          <w:numId w:val="32"/>
        </w:numPr>
        <w:tabs>
          <w:tab w:val="left" w:pos="841"/>
        </w:tabs>
        <w:autoSpaceDE w:val="0"/>
        <w:autoSpaceDN w:val="0"/>
        <w:ind w:right="4" w:hanging="360"/>
      </w:pPr>
      <w:r w:rsidRPr="00122633">
        <w:t>rozporządzeni</w:t>
      </w:r>
      <w:r w:rsidR="00E85653">
        <w:t>em</w:t>
      </w:r>
      <w:r w:rsidRPr="00122633">
        <w:t xml:space="preserve"> Ministra Rozwoju z dnia 18 sierpnia 2020 r. </w:t>
      </w:r>
      <w:r w:rsidRPr="00122633">
        <w:rPr>
          <w:i/>
        </w:rPr>
        <w:t>w</w:t>
      </w:r>
      <w:r w:rsidRPr="00122633">
        <w:t xml:space="preserve"> </w:t>
      </w:r>
      <w:r w:rsidRPr="00122633">
        <w:rPr>
          <w:i/>
        </w:rPr>
        <w:t>sprawie</w:t>
      </w:r>
      <w:r w:rsidRPr="00122633">
        <w:t xml:space="preserve"> </w:t>
      </w:r>
      <w:r w:rsidRPr="00122633">
        <w:rPr>
          <w:i/>
        </w:rPr>
        <w:t>standardów</w:t>
      </w:r>
      <w:r w:rsidRPr="00122633">
        <w:t xml:space="preserve"> </w:t>
      </w:r>
      <w:r w:rsidRPr="00122633">
        <w:rPr>
          <w:i/>
        </w:rPr>
        <w:t>tec</w:t>
      </w:r>
      <w:r w:rsidRPr="00122633">
        <w:rPr>
          <w:i/>
        </w:rPr>
        <w:t>h</w:t>
      </w:r>
      <w:r w:rsidRPr="00122633">
        <w:rPr>
          <w:i/>
        </w:rPr>
        <w:t>nicznych</w:t>
      </w:r>
      <w:r w:rsidRPr="00122633">
        <w:rPr>
          <w:spacing w:val="80"/>
        </w:rPr>
        <w:t xml:space="preserve">    </w:t>
      </w:r>
      <w:r w:rsidRPr="00122633">
        <w:rPr>
          <w:i/>
        </w:rPr>
        <w:t>wykonywania</w:t>
      </w:r>
      <w:r w:rsidRPr="00122633">
        <w:rPr>
          <w:spacing w:val="80"/>
        </w:rPr>
        <w:t xml:space="preserve">    </w:t>
      </w:r>
      <w:r w:rsidRPr="00122633">
        <w:rPr>
          <w:i/>
        </w:rPr>
        <w:t>geodezyjnych</w:t>
      </w:r>
      <w:r w:rsidRPr="00122633">
        <w:rPr>
          <w:spacing w:val="80"/>
        </w:rPr>
        <w:t xml:space="preserve">    </w:t>
      </w:r>
      <w:r w:rsidRPr="00122633">
        <w:rPr>
          <w:i/>
        </w:rPr>
        <w:t>pomiarów</w:t>
      </w:r>
      <w:r w:rsidRPr="00122633">
        <w:rPr>
          <w:spacing w:val="80"/>
        </w:rPr>
        <w:t xml:space="preserve">    </w:t>
      </w:r>
      <w:r w:rsidRPr="00122633">
        <w:rPr>
          <w:i/>
        </w:rPr>
        <w:t>sytuacyjnych</w:t>
      </w:r>
      <w:r w:rsidRPr="00122633">
        <w:t xml:space="preserve"> </w:t>
      </w:r>
      <w:r w:rsidRPr="00122633">
        <w:rPr>
          <w:i/>
        </w:rPr>
        <w:t>i</w:t>
      </w:r>
      <w:r w:rsidRPr="00122633">
        <w:t xml:space="preserve"> </w:t>
      </w:r>
      <w:r w:rsidRPr="00122633">
        <w:rPr>
          <w:i/>
        </w:rPr>
        <w:t>wysok</w:t>
      </w:r>
      <w:r w:rsidRPr="00122633">
        <w:rPr>
          <w:i/>
        </w:rPr>
        <w:t>o</w:t>
      </w:r>
      <w:r w:rsidRPr="00122633">
        <w:rPr>
          <w:i/>
        </w:rPr>
        <w:t>ściowych</w:t>
      </w:r>
      <w:r w:rsidRPr="00122633">
        <w:t xml:space="preserve"> </w:t>
      </w:r>
      <w:r w:rsidRPr="00122633">
        <w:rPr>
          <w:i/>
        </w:rPr>
        <w:t>oraz</w:t>
      </w:r>
      <w:r w:rsidRPr="00122633">
        <w:t xml:space="preserve"> </w:t>
      </w:r>
      <w:r w:rsidRPr="00122633">
        <w:rPr>
          <w:i/>
        </w:rPr>
        <w:t>opracowywania</w:t>
      </w:r>
      <w:r w:rsidRPr="00122633">
        <w:t xml:space="preserve"> </w:t>
      </w:r>
      <w:r w:rsidRPr="00122633">
        <w:rPr>
          <w:i/>
        </w:rPr>
        <w:t>i</w:t>
      </w:r>
      <w:r w:rsidRPr="00122633">
        <w:t xml:space="preserve"> </w:t>
      </w:r>
      <w:r w:rsidRPr="00122633">
        <w:rPr>
          <w:i/>
        </w:rPr>
        <w:t>przekazywania</w:t>
      </w:r>
      <w:r w:rsidRPr="00122633">
        <w:t xml:space="preserve"> </w:t>
      </w:r>
      <w:r w:rsidRPr="00122633">
        <w:rPr>
          <w:i/>
        </w:rPr>
        <w:t>wyników</w:t>
      </w:r>
      <w:r w:rsidRPr="00122633">
        <w:t xml:space="preserve"> </w:t>
      </w:r>
      <w:r w:rsidRPr="00122633">
        <w:rPr>
          <w:i/>
        </w:rPr>
        <w:t>tych</w:t>
      </w:r>
      <w:r w:rsidRPr="00122633">
        <w:t xml:space="preserve"> </w:t>
      </w:r>
      <w:r w:rsidRPr="00122633">
        <w:rPr>
          <w:i/>
        </w:rPr>
        <w:t>pomiarów</w:t>
      </w:r>
      <w:r w:rsidRPr="00122633">
        <w:t xml:space="preserve"> </w:t>
      </w:r>
      <w:r w:rsidRPr="00122633">
        <w:rPr>
          <w:i/>
        </w:rPr>
        <w:t>do</w:t>
      </w:r>
      <w:r w:rsidRPr="00122633">
        <w:t xml:space="preserve"> </w:t>
      </w:r>
      <w:r w:rsidRPr="00122633">
        <w:rPr>
          <w:i/>
        </w:rPr>
        <w:t>państwowego</w:t>
      </w:r>
      <w:r w:rsidRPr="00122633">
        <w:t xml:space="preserve"> </w:t>
      </w:r>
      <w:r w:rsidRPr="00122633">
        <w:rPr>
          <w:i/>
        </w:rPr>
        <w:t>z</w:t>
      </w:r>
      <w:r w:rsidRPr="00122633">
        <w:rPr>
          <w:i/>
        </w:rPr>
        <w:t>a</w:t>
      </w:r>
      <w:r w:rsidRPr="00122633">
        <w:rPr>
          <w:i/>
        </w:rPr>
        <w:t>sobu</w:t>
      </w:r>
      <w:r w:rsidRPr="00122633">
        <w:t xml:space="preserve"> </w:t>
      </w:r>
      <w:r w:rsidRPr="00122633">
        <w:rPr>
          <w:i/>
        </w:rPr>
        <w:t>geodezyjnego</w:t>
      </w:r>
      <w:r w:rsidRPr="00122633">
        <w:t xml:space="preserve"> </w:t>
      </w:r>
      <w:r w:rsidRPr="00122633">
        <w:rPr>
          <w:i/>
        </w:rPr>
        <w:t>i</w:t>
      </w:r>
      <w:r w:rsidRPr="00122633">
        <w:t xml:space="preserve"> </w:t>
      </w:r>
      <w:r w:rsidRPr="00122633">
        <w:rPr>
          <w:i/>
        </w:rPr>
        <w:t>kartograficznego</w:t>
      </w:r>
      <w:r w:rsidRPr="00122633">
        <w:t xml:space="preserve"> (Dz. U. z 2022 r. poz. 1670</w:t>
      </w:r>
      <w:r w:rsidRPr="00122633">
        <w:rPr>
          <w:spacing w:val="40"/>
        </w:rPr>
        <w:t xml:space="preserve"> </w:t>
      </w:r>
      <w:proofErr w:type="spellStart"/>
      <w:r w:rsidRPr="00122633">
        <w:t>t.j</w:t>
      </w:r>
      <w:proofErr w:type="spellEnd"/>
      <w:r w:rsidRPr="00122633">
        <w:t xml:space="preserve">.), zwanym dalej </w:t>
      </w:r>
      <w:r w:rsidRPr="00122633">
        <w:rPr>
          <w:i/>
        </w:rPr>
        <w:t>rozp</w:t>
      </w:r>
      <w:r w:rsidRPr="00122633">
        <w:rPr>
          <w:i/>
        </w:rPr>
        <w:t>o</w:t>
      </w:r>
      <w:r w:rsidRPr="00122633">
        <w:rPr>
          <w:i/>
        </w:rPr>
        <w:t>rządzeniem</w:t>
      </w:r>
      <w:r w:rsidRPr="00122633">
        <w:t xml:space="preserve"> </w:t>
      </w:r>
      <w:r w:rsidRPr="00122633">
        <w:rPr>
          <w:i/>
        </w:rPr>
        <w:t>w</w:t>
      </w:r>
      <w:r w:rsidRPr="00122633">
        <w:t xml:space="preserve"> </w:t>
      </w:r>
      <w:r w:rsidRPr="00122633">
        <w:rPr>
          <w:i/>
        </w:rPr>
        <w:t>sprawie</w:t>
      </w:r>
      <w:r w:rsidRPr="00122633">
        <w:t xml:space="preserve"> </w:t>
      </w:r>
      <w:r w:rsidRPr="00122633">
        <w:rPr>
          <w:i/>
        </w:rPr>
        <w:t>standardów</w:t>
      </w:r>
      <w:r w:rsidRPr="00122633">
        <w:t>,</w:t>
      </w:r>
    </w:p>
    <w:p w:rsidR="00DC46FE" w:rsidRPr="00122633" w:rsidRDefault="00DC46FE" w:rsidP="00DC46FE">
      <w:pPr>
        <w:pStyle w:val="Akapitzlist"/>
        <w:numPr>
          <w:ilvl w:val="0"/>
          <w:numId w:val="32"/>
        </w:numPr>
        <w:tabs>
          <w:tab w:val="left" w:pos="841"/>
        </w:tabs>
        <w:autoSpaceDE w:val="0"/>
        <w:autoSpaceDN w:val="0"/>
        <w:ind w:right="7" w:hanging="360"/>
      </w:pPr>
      <w:r w:rsidRPr="00122633">
        <w:t>rozporządzeni</w:t>
      </w:r>
      <w:r w:rsidR="00E85653">
        <w:t>em</w:t>
      </w:r>
      <w:r w:rsidRPr="00122633">
        <w:rPr>
          <w:spacing w:val="75"/>
        </w:rPr>
        <w:t xml:space="preserve"> </w:t>
      </w:r>
      <w:r w:rsidRPr="00122633">
        <w:t>Ministra</w:t>
      </w:r>
      <w:r w:rsidRPr="00122633">
        <w:rPr>
          <w:spacing w:val="75"/>
        </w:rPr>
        <w:t xml:space="preserve"> </w:t>
      </w:r>
      <w:r w:rsidRPr="00122633">
        <w:t>Rozwoju,</w:t>
      </w:r>
      <w:r w:rsidRPr="00122633">
        <w:rPr>
          <w:spacing w:val="76"/>
        </w:rPr>
        <w:t xml:space="preserve"> </w:t>
      </w:r>
      <w:r w:rsidRPr="00122633">
        <w:t>Pracy</w:t>
      </w:r>
      <w:r w:rsidRPr="00122633">
        <w:rPr>
          <w:spacing w:val="76"/>
        </w:rPr>
        <w:t xml:space="preserve"> </w:t>
      </w:r>
      <w:r w:rsidRPr="00122633">
        <w:t>i</w:t>
      </w:r>
      <w:r w:rsidRPr="00122633">
        <w:rPr>
          <w:spacing w:val="74"/>
        </w:rPr>
        <w:t xml:space="preserve"> </w:t>
      </w:r>
      <w:r w:rsidRPr="00122633">
        <w:t>Technologii</w:t>
      </w:r>
      <w:r w:rsidRPr="00122633">
        <w:rPr>
          <w:spacing w:val="74"/>
        </w:rPr>
        <w:t xml:space="preserve"> </w:t>
      </w:r>
      <w:r w:rsidRPr="00122633">
        <w:t>z</w:t>
      </w:r>
      <w:r w:rsidRPr="00122633">
        <w:rPr>
          <w:spacing w:val="77"/>
        </w:rPr>
        <w:t xml:space="preserve"> </w:t>
      </w:r>
      <w:r w:rsidRPr="00122633">
        <w:t>dnia</w:t>
      </w:r>
      <w:r w:rsidRPr="00122633">
        <w:rPr>
          <w:spacing w:val="77"/>
        </w:rPr>
        <w:t xml:space="preserve"> </w:t>
      </w:r>
      <w:r w:rsidRPr="00122633">
        <w:t>23</w:t>
      </w:r>
      <w:r w:rsidRPr="00122633">
        <w:rPr>
          <w:spacing w:val="76"/>
        </w:rPr>
        <w:t xml:space="preserve"> </w:t>
      </w:r>
      <w:r w:rsidRPr="00122633">
        <w:t>lipca</w:t>
      </w:r>
      <w:r w:rsidRPr="00122633">
        <w:rPr>
          <w:spacing w:val="75"/>
        </w:rPr>
        <w:t xml:space="preserve"> </w:t>
      </w:r>
      <w:r w:rsidRPr="00122633">
        <w:t>2021</w:t>
      </w:r>
      <w:r w:rsidRPr="00122633">
        <w:rPr>
          <w:spacing w:val="76"/>
        </w:rPr>
        <w:t xml:space="preserve"> </w:t>
      </w:r>
      <w:r w:rsidRPr="00122633">
        <w:t xml:space="preserve">r. </w:t>
      </w:r>
      <w:r w:rsidRPr="00122633">
        <w:rPr>
          <w:i/>
        </w:rPr>
        <w:t>w</w:t>
      </w:r>
      <w:r w:rsidRPr="00122633">
        <w:rPr>
          <w:spacing w:val="40"/>
        </w:rPr>
        <w:t xml:space="preserve"> </w:t>
      </w:r>
      <w:r w:rsidRPr="00122633">
        <w:rPr>
          <w:i/>
        </w:rPr>
        <w:t>sprawie</w:t>
      </w:r>
      <w:r w:rsidRPr="00122633">
        <w:rPr>
          <w:spacing w:val="40"/>
        </w:rPr>
        <w:t xml:space="preserve"> </w:t>
      </w:r>
      <w:r w:rsidRPr="00122633">
        <w:rPr>
          <w:i/>
        </w:rPr>
        <w:t>bazy</w:t>
      </w:r>
      <w:r w:rsidRPr="00122633">
        <w:rPr>
          <w:spacing w:val="40"/>
        </w:rPr>
        <w:t xml:space="preserve"> </w:t>
      </w:r>
      <w:r w:rsidRPr="00122633">
        <w:rPr>
          <w:i/>
        </w:rPr>
        <w:t>danych</w:t>
      </w:r>
      <w:r w:rsidRPr="00122633">
        <w:rPr>
          <w:spacing w:val="40"/>
        </w:rPr>
        <w:t xml:space="preserve"> </w:t>
      </w:r>
      <w:r w:rsidRPr="00122633">
        <w:rPr>
          <w:i/>
        </w:rPr>
        <w:t>obiektów</w:t>
      </w:r>
      <w:r w:rsidRPr="00122633">
        <w:rPr>
          <w:spacing w:val="40"/>
        </w:rPr>
        <w:t xml:space="preserve"> </w:t>
      </w:r>
      <w:r w:rsidRPr="00122633">
        <w:rPr>
          <w:i/>
        </w:rPr>
        <w:t>topograficznych</w:t>
      </w:r>
      <w:r w:rsidRPr="00122633">
        <w:rPr>
          <w:spacing w:val="40"/>
        </w:rPr>
        <w:t xml:space="preserve"> </w:t>
      </w:r>
      <w:r w:rsidRPr="00122633">
        <w:rPr>
          <w:i/>
        </w:rPr>
        <w:t>oraz</w:t>
      </w:r>
      <w:r w:rsidRPr="00122633">
        <w:rPr>
          <w:spacing w:val="40"/>
        </w:rPr>
        <w:t xml:space="preserve"> </w:t>
      </w:r>
      <w:r w:rsidRPr="00122633">
        <w:rPr>
          <w:i/>
        </w:rPr>
        <w:t>mapy</w:t>
      </w:r>
      <w:r w:rsidRPr="00122633">
        <w:rPr>
          <w:spacing w:val="40"/>
        </w:rPr>
        <w:t xml:space="preserve"> </w:t>
      </w:r>
      <w:r w:rsidRPr="00122633">
        <w:rPr>
          <w:i/>
        </w:rPr>
        <w:t>zasadniczej</w:t>
      </w:r>
      <w:r w:rsidRPr="00122633">
        <w:rPr>
          <w:spacing w:val="40"/>
        </w:rPr>
        <w:t xml:space="preserve"> </w:t>
      </w:r>
      <w:r w:rsidRPr="00122633">
        <w:t>(Dz.</w:t>
      </w:r>
      <w:r w:rsidRPr="00122633">
        <w:rPr>
          <w:spacing w:val="40"/>
        </w:rPr>
        <w:t xml:space="preserve"> </w:t>
      </w:r>
      <w:r w:rsidRPr="00122633">
        <w:t>U.</w:t>
      </w:r>
      <w:r w:rsidRPr="00122633">
        <w:rPr>
          <w:spacing w:val="80"/>
        </w:rPr>
        <w:t xml:space="preserve"> </w:t>
      </w:r>
      <w:r w:rsidRPr="00122633">
        <w:t>z 2021 r.</w:t>
      </w:r>
      <w:r w:rsidRPr="00122633">
        <w:rPr>
          <w:spacing w:val="40"/>
        </w:rPr>
        <w:t xml:space="preserve"> </w:t>
      </w:r>
      <w:r w:rsidRPr="00122633">
        <w:t>poz. 1385),</w:t>
      </w:r>
    </w:p>
    <w:p w:rsidR="00DC46FE" w:rsidRPr="00122633" w:rsidRDefault="00DC46FE" w:rsidP="00DC46FE">
      <w:pPr>
        <w:pStyle w:val="Akapitzlist"/>
        <w:numPr>
          <w:ilvl w:val="0"/>
          <w:numId w:val="32"/>
        </w:numPr>
        <w:tabs>
          <w:tab w:val="left" w:pos="839"/>
          <w:tab w:val="left" w:pos="841"/>
        </w:tabs>
        <w:autoSpaceDE w:val="0"/>
        <w:autoSpaceDN w:val="0"/>
        <w:spacing w:before="1"/>
        <w:ind w:right="9" w:hanging="360"/>
      </w:pPr>
      <w:r w:rsidRPr="00122633">
        <w:t>rozporządzeni</w:t>
      </w:r>
      <w:r w:rsidR="00E85653">
        <w:t>em</w:t>
      </w:r>
      <w:r w:rsidRPr="00122633">
        <w:rPr>
          <w:spacing w:val="63"/>
        </w:rPr>
        <w:t xml:space="preserve"> </w:t>
      </w:r>
      <w:r w:rsidRPr="00122633">
        <w:t>Ministra</w:t>
      </w:r>
      <w:r w:rsidRPr="00122633">
        <w:rPr>
          <w:spacing w:val="64"/>
        </w:rPr>
        <w:t xml:space="preserve"> </w:t>
      </w:r>
      <w:r w:rsidRPr="00122633">
        <w:t>Rozwoju,</w:t>
      </w:r>
      <w:r w:rsidRPr="00122633">
        <w:rPr>
          <w:spacing w:val="63"/>
        </w:rPr>
        <w:t xml:space="preserve"> </w:t>
      </w:r>
      <w:r w:rsidRPr="00122633">
        <w:t>Pracy</w:t>
      </w:r>
      <w:r w:rsidRPr="00122633">
        <w:rPr>
          <w:spacing w:val="63"/>
        </w:rPr>
        <w:t xml:space="preserve"> </w:t>
      </w:r>
      <w:r w:rsidRPr="00122633">
        <w:t>i</w:t>
      </w:r>
      <w:r w:rsidRPr="00122633">
        <w:rPr>
          <w:spacing w:val="63"/>
        </w:rPr>
        <w:t xml:space="preserve"> </w:t>
      </w:r>
      <w:r w:rsidRPr="00122633">
        <w:t>Technologii</w:t>
      </w:r>
      <w:r w:rsidRPr="00122633">
        <w:rPr>
          <w:spacing w:val="63"/>
        </w:rPr>
        <w:t xml:space="preserve"> </w:t>
      </w:r>
      <w:r w:rsidRPr="00122633">
        <w:t>z</w:t>
      </w:r>
      <w:r w:rsidRPr="00122633">
        <w:rPr>
          <w:spacing w:val="62"/>
        </w:rPr>
        <w:t xml:space="preserve"> </w:t>
      </w:r>
      <w:r w:rsidRPr="00122633">
        <w:t>dnia</w:t>
      </w:r>
      <w:r w:rsidRPr="00122633">
        <w:rPr>
          <w:spacing w:val="62"/>
        </w:rPr>
        <w:t xml:space="preserve"> </w:t>
      </w:r>
      <w:r w:rsidRPr="00122633">
        <w:t>2</w:t>
      </w:r>
      <w:r w:rsidRPr="00122633">
        <w:rPr>
          <w:spacing w:val="63"/>
        </w:rPr>
        <w:t xml:space="preserve"> </w:t>
      </w:r>
      <w:r w:rsidRPr="00122633">
        <w:t>kwietnia</w:t>
      </w:r>
      <w:r w:rsidRPr="00122633">
        <w:rPr>
          <w:spacing w:val="64"/>
        </w:rPr>
        <w:t xml:space="preserve"> </w:t>
      </w:r>
      <w:r w:rsidRPr="00122633">
        <w:t>2021</w:t>
      </w:r>
      <w:r w:rsidRPr="00122633">
        <w:rPr>
          <w:spacing w:val="63"/>
        </w:rPr>
        <w:t xml:space="preserve"> </w:t>
      </w:r>
      <w:r w:rsidRPr="00122633">
        <w:t xml:space="preserve">r. </w:t>
      </w:r>
      <w:r w:rsidRPr="00122633">
        <w:rPr>
          <w:i/>
        </w:rPr>
        <w:t>w</w:t>
      </w:r>
      <w:r w:rsidRPr="00122633">
        <w:rPr>
          <w:spacing w:val="80"/>
        </w:rPr>
        <w:t xml:space="preserve"> </w:t>
      </w:r>
      <w:r w:rsidRPr="00122633">
        <w:rPr>
          <w:i/>
        </w:rPr>
        <w:t>sprawie</w:t>
      </w:r>
      <w:r w:rsidRPr="00122633">
        <w:rPr>
          <w:spacing w:val="80"/>
        </w:rPr>
        <w:t xml:space="preserve"> </w:t>
      </w:r>
      <w:r w:rsidRPr="00122633">
        <w:rPr>
          <w:i/>
        </w:rPr>
        <w:t>organizacji</w:t>
      </w:r>
      <w:r w:rsidRPr="00122633">
        <w:rPr>
          <w:spacing w:val="80"/>
        </w:rPr>
        <w:t xml:space="preserve"> </w:t>
      </w:r>
      <w:r w:rsidRPr="00122633">
        <w:rPr>
          <w:i/>
        </w:rPr>
        <w:t>i</w:t>
      </w:r>
      <w:r w:rsidRPr="00122633">
        <w:rPr>
          <w:spacing w:val="80"/>
        </w:rPr>
        <w:t xml:space="preserve"> </w:t>
      </w:r>
      <w:r w:rsidRPr="00122633">
        <w:rPr>
          <w:i/>
        </w:rPr>
        <w:t>trybu</w:t>
      </w:r>
      <w:r w:rsidRPr="00122633">
        <w:rPr>
          <w:spacing w:val="80"/>
        </w:rPr>
        <w:t xml:space="preserve"> </w:t>
      </w:r>
      <w:r w:rsidRPr="00122633">
        <w:rPr>
          <w:i/>
        </w:rPr>
        <w:t>prowadzenia</w:t>
      </w:r>
      <w:r w:rsidRPr="00122633">
        <w:rPr>
          <w:spacing w:val="80"/>
        </w:rPr>
        <w:t xml:space="preserve"> </w:t>
      </w:r>
      <w:r w:rsidRPr="00122633">
        <w:rPr>
          <w:i/>
        </w:rPr>
        <w:t>państwowego</w:t>
      </w:r>
      <w:r w:rsidRPr="00122633">
        <w:rPr>
          <w:spacing w:val="80"/>
        </w:rPr>
        <w:t xml:space="preserve"> </w:t>
      </w:r>
      <w:r w:rsidRPr="00122633">
        <w:rPr>
          <w:i/>
        </w:rPr>
        <w:t>zasobu</w:t>
      </w:r>
      <w:r w:rsidRPr="00122633">
        <w:rPr>
          <w:spacing w:val="80"/>
        </w:rPr>
        <w:t xml:space="preserve"> </w:t>
      </w:r>
      <w:r w:rsidRPr="00122633">
        <w:rPr>
          <w:i/>
        </w:rPr>
        <w:t>geodezyjnego</w:t>
      </w:r>
      <w:r w:rsidRPr="00122633">
        <w:rPr>
          <w:spacing w:val="80"/>
        </w:rPr>
        <w:t xml:space="preserve"> </w:t>
      </w:r>
      <w:r w:rsidRPr="00122633">
        <w:rPr>
          <w:i/>
        </w:rPr>
        <w:t>i</w:t>
      </w:r>
      <w:r w:rsidRPr="00122633">
        <w:t xml:space="preserve"> </w:t>
      </w:r>
      <w:r w:rsidRPr="00122633">
        <w:rPr>
          <w:i/>
        </w:rPr>
        <w:t>kart</w:t>
      </w:r>
      <w:r w:rsidRPr="00122633">
        <w:rPr>
          <w:i/>
        </w:rPr>
        <w:t>o</w:t>
      </w:r>
      <w:r w:rsidRPr="00122633">
        <w:rPr>
          <w:i/>
        </w:rPr>
        <w:t>graficznego</w:t>
      </w:r>
      <w:r w:rsidRPr="00122633">
        <w:t xml:space="preserve"> (Dz. U. z 2021 r. poz. 820 ze zm.).</w:t>
      </w:r>
    </w:p>
    <w:p w:rsidR="00E85653" w:rsidRPr="00E85653" w:rsidRDefault="00E85653" w:rsidP="00E85653">
      <w:pPr>
        <w:pStyle w:val="Nagwek21"/>
        <w:numPr>
          <w:ilvl w:val="1"/>
          <w:numId w:val="5"/>
        </w:numPr>
        <w:tabs>
          <w:tab w:val="left" w:pos="538"/>
        </w:tabs>
        <w:spacing w:before="72"/>
        <w:rPr>
          <w:spacing w:val="-2"/>
          <w:sz w:val="24"/>
          <w:szCs w:val="24"/>
        </w:rPr>
      </w:pPr>
      <w:r w:rsidRPr="00E85653">
        <w:rPr>
          <w:color w:val="000009"/>
          <w:spacing w:val="-2"/>
          <w:sz w:val="24"/>
          <w:szCs w:val="24"/>
        </w:rPr>
        <w:t>Wykonawca</w:t>
      </w:r>
      <w:r w:rsidRPr="00E85653">
        <w:rPr>
          <w:color w:val="000009"/>
          <w:spacing w:val="-10"/>
          <w:sz w:val="24"/>
          <w:szCs w:val="24"/>
        </w:rPr>
        <w:t xml:space="preserve"> </w:t>
      </w:r>
      <w:r w:rsidRPr="00E85653">
        <w:rPr>
          <w:color w:val="000009"/>
          <w:spacing w:val="-2"/>
          <w:sz w:val="24"/>
          <w:szCs w:val="24"/>
        </w:rPr>
        <w:t>Warunków</w:t>
      </w:r>
      <w:r w:rsidRPr="00E85653">
        <w:rPr>
          <w:color w:val="000009"/>
          <w:spacing w:val="-8"/>
          <w:sz w:val="24"/>
          <w:szCs w:val="24"/>
        </w:rPr>
        <w:t xml:space="preserve"> </w:t>
      </w:r>
      <w:r w:rsidRPr="00E85653">
        <w:rPr>
          <w:color w:val="000009"/>
          <w:spacing w:val="-2"/>
          <w:sz w:val="24"/>
          <w:szCs w:val="24"/>
        </w:rPr>
        <w:t>Technicznych</w:t>
      </w:r>
      <w:r w:rsidRPr="00E85653">
        <w:rPr>
          <w:color w:val="000009"/>
          <w:spacing w:val="-9"/>
          <w:sz w:val="24"/>
          <w:szCs w:val="24"/>
        </w:rPr>
        <w:t xml:space="preserve"> </w:t>
      </w:r>
      <w:r w:rsidRPr="00E85653">
        <w:rPr>
          <w:color w:val="000009"/>
          <w:spacing w:val="-2"/>
          <w:sz w:val="24"/>
          <w:szCs w:val="24"/>
        </w:rPr>
        <w:t>jest</w:t>
      </w:r>
      <w:r w:rsidRPr="00E85653">
        <w:rPr>
          <w:color w:val="000009"/>
          <w:spacing w:val="-8"/>
          <w:sz w:val="24"/>
          <w:szCs w:val="24"/>
        </w:rPr>
        <w:t xml:space="preserve"> </w:t>
      </w:r>
      <w:r w:rsidRPr="00E85653">
        <w:rPr>
          <w:color w:val="000009"/>
          <w:spacing w:val="-2"/>
          <w:sz w:val="24"/>
          <w:szCs w:val="24"/>
        </w:rPr>
        <w:t>obowiązany</w:t>
      </w:r>
    </w:p>
    <w:p w:rsidR="00E85653" w:rsidRDefault="00E85653" w:rsidP="00E85653">
      <w:pPr>
        <w:pStyle w:val="Akapitzlist"/>
        <w:numPr>
          <w:ilvl w:val="0"/>
          <w:numId w:val="38"/>
        </w:numPr>
        <w:tabs>
          <w:tab w:val="left" w:pos="1106"/>
          <w:tab w:val="left" w:pos="1113"/>
        </w:tabs>
        <w:autoSpaceDE w:val="0"/>
        <w:autoSpaceDN w:val="0"/>
        <w:spacing w:before="160"/>
        <w:ind w:right="16"/>
      </w:pPr>
      <w:r w:rsidRPr="00E85653">
        <w:rPr>
          <w:color w:val="000009"/>
        </w:rPr>
        <w:t xml:space="preserve">prowadzić Dziennik </w:t>
      </w:r>
      <w:r w:rsidR="00DA2474">
        <w:rPr>
          <w:color w:val="000009"/>
        </w:rPr>
        <w:t>Prac</w:t>
      </w:r>
      <w:r w:rsidRPr="00E85653">
        <w:rPr>
          <w:color w:val="000009"/>
        </w:rPr>
        <w:t>.</w:t>
      </w:r>
      <w:r w:rsidRPr="00E85653">
        <w:rPr>
          <w:color w:val="000009"/>
          <w:spacing w:val="40"/>
        </w:rPr>
        <w:t xml:space="preserve"> </w:t>
      </w:r>
      <w:r w:rsidRPr="00E85653">
        <w:rPr>
          <w:color w:val="000009"/>
        </w:rPr>
        <w:t>Jeśli zajdzie taka potrzeba</w:t>
      </w:r>
      <w:r w:rsidRPr="00E85653">
        <w:rPr>
          <w:color w:val="000009"/>
          <w:spacing w:val="40"/>
        </w:rPr>
        <w:t xml:space="preserve"> </w:t>
      </w:r>
      <w:r w:rsidRPr="00E85653">
        <w:rPr>
          <w:color w:val="000009"/>
        </w:rPr>
        <w:t>Wykonawca opracowuje propozycję rozwiązania spornych kwestii i przedstawia Zamawiającemu. Wsze</w:t>
      </w:r>
      <w:r w:rsidRPr="00E85653">
        <w:rPr>
          <w:color w:val="000009"/>
        </w:rPr>
        <w:t>l</w:t>
      </w:r>
      <w:r w:rsidRPr="00E85653">
        <w:rPr>
          <w:color w:val="000009"/>
        </w:rPr>
        <w:t>kie wątpliwości należ uzgadniać z Zamawiającym w formie pisemnej.</w:t>
      </w:r>
    </w:p>
    <w:p w:rsidR="00E85653" w:rsidRDefault="00E85653" w:rsidP="00E85653">
      <w:pPr>
        <w:pStyle w:val="Akapitzlist"/>
        <w:numPr>
          <w:ilvl w:val="2"/>
          <w:numId w:val="36"/>
        </w:numPr>
        <w:tabs>
          <w:tab w:val="left" w:pos="1106"/>
          <w:tab w:val="left" w:pos="1113"/>
        </w:tabs>
        <w:autoSpaceDE w:val="0"/>
        <w:autoSpaceDN w:val="0"/>
        <w:ind w:right="13"/>
      </w:pPr>
      <w:r>
        <w:rPr>
          <w:color w:val="000009"/>
        </w:rPr>
        <w:t>ściśle współpracować z Geodetami Powiatowymi, lub innymi osobami</w:t>
      </w:r>
      <w:r>
        <w:rPr>
          <w:color w:val="000009"/>
          <w:spacing w:val="40"/>
        </w:rPr>
        <w:t xml:space="preserve"> </w:t>
      </w:r>
      <w:r>
        <w:rPr>
          <w:color w:val="000009"/>
        </w:rPr>
        <w:t>upoważnionymi</w:t>
      </w:r>
      <w:r>
        <w:rPr>
          <w:color w:val="000009"/>
          <w:spacing w:val="40"/>
        </w:rPr>
        <w:t xml:space="preserve"> </w:t>
      </w:r>
      <w:r>
        <w:rPr>
          <w:color w:val="000009"/>
        </w:rPr>
        <w:t>w tym zakresie przez Starostę. Potwierdzeniem tego faktu muszą</w:t>
      </w:r>
      <w:r>
        <w:rPr>
          <w:color w:val="000009"/>
          <w:spacing w:val="80"/>
        </w:rPr>
        <w:t xml:space="preserve"> </w:t>
      </w:r>
      <w:r>
        <w:rPr>
          <w:color w:val="000009"/>
        </w:rPr>
        <w:t xml:space="preserve">być wpisy w Dzienniku </w:t>
      </w:r>
      <w:r w:rsidR="00DA2474">
        <w:rPr>
          <w:color w:val="000009"/>
        </w:rPr>
        <w:t>Prac</w:t>
      </w:r>
      <w:r>
        <w:rPr>
          <w:color w:val="000009"/>
        </w:rPr>
        <w:t>.</w:t>
      </w:r>
    </w:p>
    <w:p w:rsidR="00E85653" w:rsidRDefault="00E85653" w:rsidP="00E85653">
      <w:pPr>
        <w:pStyle w:val="Akapitzlist"/>
        <w:numPr>
          <w:ilvl w:val="2"/>
          <w:numId w:val="36"/>
        </w:numPr>
        <w:tabs>
          <w:tab w:val="left" w:pos="1106"/>
        </w:tabs>
        <w:autoSpaceDE w:val="0"/>
        <w:autoSpaceDN w:val="0"/>
        <w:ind w:left="1106" w:hanging="627"/>
      </w:pPr>
      <w:r>
        <w:rPr>
          <w:color w:val="000009"/>
        </w:rPr>
        <w:t>wykonać</w:t>
      </w:r>
      <w:r>
        <w:rPr>
          <w:color w:val="000009"/>
          <w:spacing w:val="29"/>
        </w:rPr>
        <w:t xml:space="preserve">  </w:t>
      </w:r>
      <w:r>
        <w:rPr>
          <w:color w:val="000009"/>
        </w:rPr>
        <w:t>rzetelną</w:t>
      </w:r>
      <w:r>
        <w:rPr>
          <w:color w:val="000009"/>
          <w:spacing w:val="28"/>
        </w:rPr>
        <w:t xml:space="preserve">  </w:t>
      </w:r>
      <w:r>
        <w:rPr>
          <w:color w:val="000009"/>
        </w:rPr>
        <w:t>analizę</w:t>
      </w:r>
      <w:r>
        <w:rPr>
          <w:color w:val="000009"/>
          <w:spacing w:val="29"/>
        </w:rPr>
        <w:t xml:space="preserve">  </w:t>
      </w:r>
      <w:r>
        <w:rPr>
          <w:color w:val="000009"/>
        </w:rPr>
        <w:t>materiałów</w:t>
      </w:r>
      <w:r>
        <w:rPr>
          <w:color w:val="000009"/>
          <w:spacing w:val="28"/>
        </w:rPr>
        <w:t xml:space="preserve">  </w:t>
      </w:r>
      <w:r>
        <w:rPr>
          <w:color w:val="000009"/>
        </w:rPr>
        <w:t>źródłowych</w:t>
      </w:r>
      <w:r>
        <w:rPr>
          <w:color w:val="000009"/>
          <w:spacing w:val="29"/>
        </w:rPr>
        <w:t xml:space="preserve">  </w:t>
      </w:r>
      <w:r>
        <w:rPr>
          <w:color w:val="000009"/>
        </w:rPr>
        <w:t>w</w:t>
      </w:r>
      <w:r>
        <w:rPr>
          <w:color w:val="000009"/>
          <w:spacing w:val="28"/>
        </w:rPr>
        <w:t xml:space="preserve">  </w:t>
      </w:r>
      <w:r>
        <w:rPr>
          <w:color w:val="000009"/>
        </w:rPr>
        <w:t>oparciu,</w:t>
      </w:r>
      <w:r>
        <w:rPr>
          <w:color w:val="000009"/>
          <w:spacing w:val="80"/>
          <w:w w:val="150"/>
        </w:rPr>
        <w:t xml:space="preserve"> </w:t>
      </w:r>
      <w:r>
        <w:rPr>
          <w:color w:val="000009"/>
        </w:rPr>
        <w:t>o</w:t>
      </w:r>
      <w:r>
        <w:rPr>
          <w:color w:val="000009"/>
          <w:spacing w:val="28"/>
        </w:rPr>
        <w:t xml:space="preserve">  </w:t>
      </w:r>
      <w:r>
        <w:rPr>
          <w:color w:val="000009"/>
        </w:rPr>
        <w:t>którą</w:t>
      </w:r>
      <w:r>
        <w:rPr>
          <w:color w:val="000009"/>
          <w:spacing w:val="29"/>
        </w:rPr>
        <w:t xml:space="preserve">  </w:t>
      </w:r>
      <w:r>
        <w:rPr>
          <w:color w:val="000009"/>
          <w:spacing w:val="-2"/>
        </w:rPr>
        <w:t>należy</w:t>
      </w:r>
    </w:p>
    <w:p w:rsidR="00E85653" w:rsidRPr="00805CDC" w:rsidRDefault="00E85653" w:rsidP="00E85653">
      <w:pPr>
        <w:pStyle w:val="Tekstpodstawowy"/>
        <w:spacing w:before="73"/>
        <w:ind w:left="1113"/>
        <w:rPr>
          <w:sz w:val="22"/>
          <w:szCs w:val="22"/>
        </w:rPr>
      </w:pPr>
      <w:r w:rsidRPr="00805CDC">
        <w:rPr>
          <w:color w:val="000009"/>
          <w:sz w:val="22"/>
          <w:szCs w:val="22"/>
        </w:rPr>
        <w:t>sporządzić</w:t>
      </w:r>
      <w:r w:rsidRPr="00805CDC">
        <w:rPr>
          <w:color w:val="000009"/>
          <w:spacing w:val="-10"/>
          <w:sz w:val="22"/>
          <w:szCs w:val="22"/>
        </w:rPr>
        <w:t xml:space="preserve"> </w:t>
      </w:r>
      <w:r w:rsidRPr="00805CDC">
        <w:rPr>
          <w:color w:val="000009"/>
          <w:sz w:val="22"/>
          <w:szCs w:val="22"/>
        </w:rPr>
        <w:t>charakterystykę</w:t>
      </w:r>
      <w:r w:rsidRPr="00805CDC">
        <w:rPr>
          <w:color w:val="000009"/>
          <w:spacing w:val="-6"/>
          <w:sz w:val="22"/>
          <w:szCs w:val="22"/>
        </w:rPr>
        <w:t xml:space="preserve"> </w:t>
      </w:r>
      <w:r w:rsidRPr="00805CDC">
        <w:rPr>
          <w:color w:val="000009"/>
          <w:sz w:val="22"/>
          <w:szCs w:val="22"/>
        </w:rPr>
        <w:t>zasobu,</w:t>
      </w:r>
      <w:r w:rsidRPr="00805CDC">
        <w:rPr>
          <w:color w:val="000009"/>
          <w:spacing w:val="-5"/>
          <w:sz w:val="22"/>
          <w:szCs w:val="22"/>
        </w:rPr>
        <w:t xml:space="preserve"> </w:t>
      </w:r>
      <w:r w:rsidRPr="00805CDC">
        <w:rPr>
          <w:color w:val="000009"/>
          <w:sz w:val="22"/>
          <w:szCs w:val="22"/>
        </w:rPr>
        <w:t>zarówno</w:t>
      </w:r>
      <w:r w:rsidRPr="00805CDC">
        <w:rPr>
          <w:color w:val="000009"/>
          <w:spacing w:val="-5"/>
          <w:sz w:val="22"/>
          <w:szCs w:val="22"/>
        </w:rPr>
        <w:t xml:space="preserve"> </w:t>
      </w:r>
      <w:r w:rsidRPr="00805CDC">
        <w:rPr>
          <w:color w:val="000009"/>
          <w:sz w:val="22"/>
          <w:szCs w:val="22"/>
        </w:rPr>
        <w:t>części</w:t>
      </w:r>
      <w:r w:rsidRPr="00805CDC">
        <w:rPr>
          <w:color w:val="000009"/>
          <w:spacing w:val="-8"/>
          <w:sz w:val="22"/>
          <w:szCs w:val="22"/>
        </w:rPr>
        <w:t xml:space="preserve"> </w:t>
      </w:r>
      <w:r w:rsidRPr="00805CDC">
        <w:rPr>
          <w:color w:val="000009"/>
          <w:sz w:val="22"/>
          <w:szCs w:val="22"/>
        </w:rPr>
        <w:t>analogowej</w:t>
      </w:r>
      <w:r w:rsidRPr="00805CDC">
        <w:rPr>
          <w:color w:val="000009"/>
          <w:spacing w:val="-6"/>
          <w:sz w:val="22"/>
          <w:szCs w:val="22"/>
        </w:rPr>
        <w:t xml:space="preserve"> </w:t>
      </w:r>
      <w:r w:rsidRPr="00805CDC">
        <w:rPr>
          <w:color w:val="000009"/>
          <w:sz w:val="22"/>
          <w:szCs w:val="22"/>
        </w:rPr>
        <w:t>jak</w:t>
      </w:r>
      <w:r w:rsidRPr="00805CDC">
        <w:rPr>
          <w:color w:val="000009"/>
          <w:spacing w:val="-6"/>
          <w:sz w:val="22"/>
          <w:szCs w:val="22"/>
        </w:rPr>
        <w:t xml:space="preserve"> </w:t>
      </w:r>
      <w:r w:rsidRPr="00805CDC">
        <w:rPr>
          <w:color w:val="000009"/>
          <w:sz w:val="22"/>
          <w:szCs w:val="22"/>
        </w:rPr>
        <w:t>i</w:t>
      </w:r>
      <w:r w:rsidRPr="00805CDC">
        <w:rPr>
          <w:color w:val="000009"/>
          <w:spacing w:val="-4"/>
          <w:sz w:val="22"/>
          <w:szCs w:val="22"/>
        </w:rPr>
        <w:t xml:space="preserve"> </w:t>
      </w:r>
      <w:r w:rsidRPr="00805CDC">
        <w:rPr>
          <w:color w:val="000009"/>
          <w:spacing w:val="-2"/>
          <w:sz w:val="22"/>
          <w:szCs w:val="22"/>
        </w:rPr>
        <w:t>numerycznej.</w:t>
      </w:r>
    </w:p>
    <w:p w:rsidR="00E85653" w:rsidRDefault="00E85653" w:rsidP="00E85653">
      <w:pPr>
        <w:pStyle w:val="Akapitzlist"/>
        <w:numPr>
          <w:ilvl w:val="2"/>
          <w:numId w:val="36"/>
        </w:numPr>
        <w:tabs>
          <w:tab w:val="left" w:pos="1106"/>
          <w:tab w:val="left" w:pos="1113"/>
        </w:tabs>
        <w:autoSpaceDE w:val="0"/>
        <w:autoSpaceDN w:val="0"/>
        <w:spacing w:before="40"/>
        <w:ind w:right="11"/>
      </w:pPr>
      <w:r>
        <w:rPr>
          <w:color w:val="000009"/>
        </w:rPr>
        <w:t>zapoznać</w:t>
      </w:r>
      <w:r>
        <w:rPr>
          <w:color w:val="000009"/>
          <w:spacing w:val="69"/>
        </w:rPr>
        <w:t xml:space="preserve"> </w:t>
      </w:r>
      <w:r>
        <w:rPr>
          <w:color w:val="000009"/>
        </w:rPr>
        <w:t>się</w:t>
      </w:r>
      <w:r>
        <w:rPr>
          <w:color w:val="000009"/>
          <w:spacing w:val="71"/>
        </w:rPr>
        <w:t xml:space="preserve"> </w:t>
      </w:r>
      <w:r>
        <w:rPr>
          <w:color w:val="000009"/>
        </w:rPr>
        <w:t>osobiście</w:t>
      </w:r>
      <w:r>
        <w:rPr>
          <w:color w:val="000009"/>
          <w:spacing w:val="69"/>
        </w:rPr>
        <w:t xml:space="preserve"> </w:t>
      </w:r>
      <w:r>
        <w:rPr>
          <w:color w:val="000009"/>
        </w:rPr>
        <w:t>z</w:t>
      </w:r>
      <w:r>
        <w:rPr>
          <w:color w:val="000009"/>
          <w:spacing w:val="71"/>
        </w:rPr>
        <w:t xml:space="preserve"> </w:t>
      </w:r>
      <w:proofErr w:type="spellStart"/>
      <w:r w:rsidR="00805CDC">
        <w:rPr>
          <w:color w:val="000009"/>
        </w:rPr>
        <w:t>PZGiK</w:t>
      </w:r>
      <w:proofErr w:type="spellEnd"/>
      <w:r>
        <w:rPr>
          <w:color w:val="000009"/>
          <w:spacing w:val="70"/>
        </w:rPr>
        <w:t xml:space="preserve"> </w:t>
      </w:r>
      <w:r>
        <w:rPr>
          <w:color w:val="000009"/>
        </w:rPr>
        <w:t>w</w:t>
      </w:r>
      <w:r>
        <w:rPr>
          <w:color w:val="000009"/>
          <w:spacing w:val="68"/>
        </w:rPr>
        <w:t xml:space="preserve"> </w:t>
      </w:r>
      <w:r>
        <w:rPr>
          <w:color w:val="000009"/>
        </w:rPr>
        <w:t>poszczególnych</w:t>
      </w:r>
      <w:r>
        <w:rPr>
          <w:color w:val="000009"/>
          <w:spacing w:val="71"/>
        </w:rPr>
        <w:t xml:space="preserve"> </w:t>
      </w:r>
      <w:r>
        <w:rPr>
          <w:color w:val="000009"/>
        </w:rPr>
        <w:t>powiatach</w:t>
      </w:r>
      <w:r>
        <w:rPr>
          <w:color w:val="000009"/>
          <w:spacing w:val="71"/>
        </w:rPr>
        <w:t xml:space="preserve"> </w:t>
      </w:r>
      <w:r>
        <w:rPr>
          <w:color w:val="000009"/>
        </w:rPr>
        <w:t>i</w:t>
      </w:r>
      <w:r>
        <w:rPr>
          <w:color w:val="000009"/>
          <w:spacing w:val="75"/>
        </w:rPr>
        <w:t xml:space="preserve"> </w:t>
      </w:r>
      <w:r>
        <w:rPr>
          <w:color w:val="000009"/>
        </w:rPr>
        <w:t>na</w:t>
      </w:r>
      <w:r>
        <w:rPr>
          <w:color w:val="000009"/>
          <w:spacing w:val="70"/>
        </w:rPr>
        <w:t xml:space="preserve"> </w:t>
      </w:r>
      <w:r>
        <w:rPr>
          <w:color w:val="000009"/>
        </w:rPr>
        <w:t>tej</w:t>
      </w:r>
      <w:r>
        <w:rPr>
          <w:color w:val="000009"/>
          <w:spacing w:val="67"/>
        </w:rPr>
        <w:t xml:space="preserve"> </w:t>
      </w:r>
      <w:r>
        <w:rPr>
          <w:color w:val="000009"/>
        </w:rPr>
        <w:t>podstawie w</w:t>
      </w:r>
      <w:r>
        <w:rPr>
          <w:color w:val="000009"/>
          <w:spacing w:val="-4"/>
        </w:rPr>
        <w:t xml:space="preserve"> </w:t>
      </w:r>
      <w:r>
        <w:rPr>
          <w:color w:val="000009"/>
        </w:rPr>
        <w:t xml:space="preserve">przygotowywanych warunkach technicznych przedstawić jego charakterystykę. </w:t>
      </w:r>
      <w:r w:rsidRPr="00805CDC">
        <w:rPr>
          <w:i/>
          <w:color w:val="000009"/>
        </w:rPr>
        <w:t>Wykona</w:t>
      </w:r>
      <w:r w:rsidRPr="00805CDC">
        <w:rPr>
          <w:i/>
          <w:color w:val="000009"/>
        </w:rPr>
        <w:t>w</w:t>
      </w:r>
      <w:r w:rsidRPr="00805CDC">
        <w:rPr>
          <w:i/>
          <w:color w:val="000009"/>
        </w:rPr>
        <w:t>ca Warunków Technicznych</w:t>
      </w:r>
      <w:r>
        <w:rPr>
          <w:color w:val="000009"/>
        </w:rPr>
        <w:t xml:space="preserve"> nie może ograniczyć się tylko</w:t>
      </w:r>
      <w:r>
        <w:rPr>
          <w:color w:val="000009"/>
          <w:spacing w:val="40"/>
        </w:rPr>
        <w:t xml:space="preserve"> </w:t>
      </w:r>
      <w:r>
        <w:rPr>
          <w:color w:val="000009"/>
        </w:rPr>
        <w:t>do informacji opisujących z</w:t>
      </w:r>
      <w:r>
        <w:rPr>
          <w:color w:val="000009"/>
        </w:rPr>
        <w:t>a</w:t>
      </w:r>
      <w:r>
        <w:rPr>
          <w:color w:val="000009"/>
        </w:rPr>
        <w:t>sób zawartych w Projekcie</w:t>
      </w:r>
      <w:r>
        <w:rPr>
          <w:color w:val="000009"/>
          <w:spacing w:val="40"/>
        </w:rPr>
        <w:t xml:space="preserve"> </w:t>
      </w:r>
      <w:r>
        <w:rPr>
          <w:color w:val="000009"/>
        </w:rPr>
        <w:t>Modernizacji.</w:t>
      </w:r>
      <w:r>
        <w:rPr>
          <w:color w:val="000009"/>
          <w:spacing w:val="40"/>
        </w:rPr>
        <w:t xml:space="preserve"> </w:t>
      </w:r>
      <w:r>
        <w:rPr>
          <w:color w:val="000009"/>
        </w:rPr>
        <w:t>Zakres</w:t>
      </w:r>
      <w:r>
        <w:rPr>
          <w:color w:val="000009"/>
          <w:spacing w:val="40"/>
        </w:rPr>
        <w:t xml:space="preserve"> </w:t>
      </w:r>
      <w:r>
        <w:rPr>
          <w:color w:val="000009"/>
        </w:rPr>
        <w:t>prac</w:t>
      </w:r>
      <w:r>
        <w:rPr>
          <w:color w:val="000009"/>
          <w:spacing w:val="40"/>
        </w:rPr>
        <w:t xml:space="preserve"> </w:t>
      </w:r>
      <w:r>
        <w:rPr>
          <w:color w:val="000009"/>
        </w:rPr>
        <w:t>do</w:t>
      </w:r>
      <w:r>
        <w:rPr>
          <w:color w:val="000009"/>
          <w:spacing w:val="40"/>
        </w:rPr>
        <w:t xml:space="preserve"> </w:t>
      </w:r>
      <w:r>
        <w:rPr>
          <w:color w:val="000009"/>
        </w:rPr>
        <w:t>wykonania</w:t>
      </w:r>
      <w:r>
        <w:rPr>
          <w:color w:val="000009"/>
          <w:spacing w:val="40"/>
        </w:rPr>
        <w:t xml:space="preserve"> </w:t>
      </w:r>
      <w:r>
        <w:rPr>
          <w:color w:val="000009"/>
        </w:rPr>
        <w:t>opisany</w:t>
      </w:r>
      <w:r>
        <w:rPr>
          <w:color w:val="000009"/>
          <w:spacing w:val="80"/>
        </w:rPr>
        <w:t xml:space="preserve"> </w:t>
      </w:r>
      <w:r>
        <w:rPr>
          <w:color w:val="000009"/>
        </w:rPr>
        <w:t>w</w:t>
      </w:r>
      <w:r>
        <w:rPr>
          <w:color w:val="000009"/>
          <w:spacing w:val="-3"/>
        </w:rPr>
        <w:t xml:space="preserve"> </w:t>
      </w:r>
      <w:r>
        <w:rPr>
          <w:color w:val="000009"/>
        </w:rPr>
        <w:t>Proje</w:t>
      </w:r>
      <w:r>
        <w:rPr>
          <w:color w:val="000009"/>
        </w:rPr>
        <w:t>k</w:t>
      </w:r>
      <w:r>
        <w:rPr>
          <w:color w:val="000009"/>
        </w:rPr>
        <w:t xml:space="preserve">tach Modernizacji dotyczy czynności przewidzianych dla Wykonawców modernizacji baz danych ewidencji gruntów i budynków prowadzonych w trybie art. 24a ustawy </w:t>
      </w:r>
      <w:proofErr w:type="spellStart"/>
      <w:r>
        <w:rPr>
          <w:color w:val="000009"/>
        </w:rPr>
        <w:t>PGiK</w:t>
      </w:r>
      <w:proofErr w:type="spellEnd"/>
      <w:r>
        <w:rPr>
          <w:color w:val="000009"/>
        </w:rPr>
        <w:t>,</w:t>
      </w:r>
      <w:r>
        <w:rPr>
          <w:color w:val="000009"/>
          <w:spacing w:val="40"/>
        </w:rPr>
        <w:t xml:space="preserve"> </w:t>
      </w:r>
      <w:r>
        <w:rPr>
          <w:color w:val="000009"/>
        </w:rPr>
        <w:t>kt</w:t>
      </w:r>
      <w:r>
        <w:rPr>
          <w:color w:val="000009"/>
        </w:rPr>
        <w:t>ó</w:t>
      </w:r>
      <w:r>
        <w:rPr>
          <w:color w:val="000009"/>
        </w:rPr>
        <w:t>rzy zostaną wyłonieni w odrębnych postępowaniach o udzielenie zamówień publicznych, tym samym nie stanowi przedmiotu zamówienia w niniejszym postępowaniu.</w:t>
      </w:r>
    </w:p>
    <w:p w:rsidR="00E85653" w:rsidRDefault="00E85653" w:rsidP="00E85653">
      <w:pPr>
        <w:pStyle w:val="Akapitzlist"/>
        <w:numPr>
          <w:ilvl w:val="2"/>
          <w:numId w:val="36"/>
        </w:numPr>
        <w:tabs>
          <w:tab w:val="left" w:pos="1106"/>
          <w:tab w:val="left" w:pos="1113"/>
        </w:tabs>
        <w:autoSpaceDE w:val="0"/>
        <w:autoSpaceDN w:val="0"/>
        <w:ind w:right="15"/>
      </w:pPr>
      <w:r>
        <w:rPr>
          <w:color w:val="000009"/>
        </w:rPr>
        <w:t>samodzielnie</w:t>
      </w:r>
      <w:r>
        <w:rPr>
          <w:color w:val="000009"/>
          <w:spacing w:val="34"/>
        </w:rPr>
        <w:t xml:space="preserve"> </w:t>
      </w:r>
      <w:r>
        <w:rPr>
          <w:color w:val="000009"/>
        </w:rPr>
        <w:t>zaznajomić</w:t>
      </w:r>
      <w:r>
        <w:rPr>
          <w:color w:val="000009"/>
          <w:spacing w:val="32"/>
        </w:rPr>
        <w:t xml:space="preserve"> </w:t>
      </w:r>
      <w:r>
        <w:rPr>
          <w:color w:val="000009"/>
        </w:rPr>
        <w:t>się</w:t>
      </w:r>
      <w:r>
        <w:rPr>
          <w:color w:val="000009"/>
          <w:spacing w:val="31"/>
        </w:rPr>
        <w:t xml:space="preserve"> </w:t>
      </w:r>
      <w:r>
        <w:rPr>
          <w:color w:val="000009"/>
        </w:rPr>
        <w:t>ze</w:t>
      </w:r>
      <w:r>
        <w:rPr>
          <w:color w:val="000009"/>
          <w:spacing w:val="34"/>
        </w:rPr>
        <w:t xml:space="preserve"> </w:t>
      </w:r>
      <w:r>
        <w:rPr>
          <w:color w:val="000009"/>
        </w:rPr>
        <w:t>strukturą</w:t>
      </w:r>
      <w:r>
        <w:rPr>
          <w:color w:val="000009"/>
          <w:spacing w:val="31"/>
        </w:rPr>
        <w:t xml:space="preserve"> </w:t>
      </w:r>
      <w:r>
        <w:rPr>
          <w:color w:val="000009"/>
        </w:rPr>
        <w:t>cyfrowych</w:t>
      </w:r>
      <w:r>
        <w:rPr>
          <w:color w:val="000009"/>
          <w:spacing w:val="34"/>
        </w:rPr>
        <w:t xml:space="preserve"> </w:t>
      </w:r>
      <w:r>
        <w:rPr>
          <w:color w:val="000009"/>
        </w:rPr>
        <w:t>baz</w:t>
      </w:r>
      <w:r>
        <w:rPr>
          <w:color w:val="000009"/>
          <w:spacing w:val="34"/>
        </w:rPr>
        <w:t xml:space="preserve"> </w:t>
      </w:r>
      <w:r>
        <w:rPr>
          <w:color w:val="000009"/>
        </w:rPr>
        <w:t>danych</w:t>
      </w:r>
      <w:r>
        <w:rPr>
          <w:color w:val="000009"/>
          <w:spacing w:val="34"/>
        </w:rPr>
        <w:t xml:space="preserve"> </w:t>
      </w:r>
      <w:r>
        <w:rPr>
          <w:color w:val="000009"/>
        </w:rPr>
        <w:t>i</w:t>
      </w:r>
      <w:r>
        <w:rPr>
          <w:color w:val="000009"/>
          <w:spacing w:val="34"/>
        </w:rPr>
        <w:t xml:space="preserve"> </w:t>
      </w:r>
      <w:r>
        <w:rPr>
          <w:color w:val="000009"/>
        </w:rPr>
        <w:t>na</w:t>
      </w:r>
      <w:r>
        <w:rPr>
          <w:color w:val="000009"/>
          <w:spacing w:val="34"/>
        </w:rPr>
        <w:t xml:space="preserve"> </w:t>
      </w:r>
      <w:r>
        <w:rPr>
          <w:color w:val="000009"/>
        </w:rPr>
        <w:t>tej</w:t>
      </w:r>
      <w:r>
        <w:rPr>
          <w:color w:val="000009"/>
          <w:spacing w:val="30"/>
        </w:rPr>
        <w:t xml:space="preserve"> </w:t>
      </w:r>
      <w:r>
        <w:rPr>
          <w:color w:val="000009"/>
        </w:rPr>
        <w:t>podstawie w</w:t>
      </w:r>
      <w:r>
        <w:rPr>
          <w:color w:val="000009"/>
          <w:spacing w:val="-4"/>
        </w:rPr>
        <w:t xml:space="preserve"> </w:t>
      </w:r>
      <w:r>
        <w:rPr>
          <w:color w:val="000009"/>
        </w:rPr>
        <w:t>przygotowywanych Warunkach Technicznych opisać jaka jest ich charakterystyka</w:t>
      </w:r>
      <w:r>
        <w:rPr>
          <w:color w:val="000009"/>
          <w:spacing w:val="40"/>
        </w:rPr>
        <w:t xml:space="preserve"> </w:t>
      </w:r>
      <w:r>
        <w:rPr>
          <w:color w:val="000009"/>
        </w:rPr>
        <w:t>w z</w:t>
      </w:r>
      <w:r>
        <w:rPr>
          <w:color w:val="000009"/>
        </w:rPr>
        <w:t>a</w:t>
      </w:r>
      <w:r>
        <w:rPr>
          <w:color w:val="000009"/>
        </w:rPr>
        <w:t>kresie działek, konturów, użytków, budynków i punktów granicznych.</w:t>
      </w:r>
    </w:p>
    <w:p w:rsidR="00E85653" w:rsidRDefault="00E85653" w:rsidP="00E85653">
      <w:pPr>
        <w:pStyle w:val="Akapitzlist"/>
        <w:numPr>
          <w:ilvl w:val="2"/>
          <w:numId w:val="36"/>
        </w:numPr>
        <w:tabs>
          <w:tab w:val="left" w:pos="1106"/>
          <w:tab w:val="left" w:pos="1113"/>
        </w:tabs>
        <w:autoSpaceDE w:val="0"/>
        <w:autoSpaceDN w:val="0"/>
        <w:ind w:right="12"/>
      </w:pPr>
      <w:r>
        <w:rPr>
          <w:color w:val="000009"/>
        </w:rPr>
        <w:t>szczegółowo opisać jakiego rodzaju błędy występują w prowadzonych bazach oraz jakie występują braki, nieprawidłowości, na które należy zwrócić uwagę pod kątem zasilenia Zintegrowanego Systemu Informacji o Nieruchomościach (dalej: „ZSIN”)</w:t>
      </w:r>
      <w:r>
        <w:rPr>
          <w:color w:val="000009"/>
          <w:spacing w:val="80"/>
        </w:rPr>
        <w:t xml:space="preserve"> </w:t>
      </w:r>
      <w:r>
        <w:rPr>
          <w:color w:val="000009"/>
        </w:rPr>
        <w:t>oraz</w:t>
      </w:r>
      <w:r>
        <w:rPr>
          <w:color w:val="000009"/>
          <w:spacing w:val="80"/>
        </w:rPr>
        <w:t xml:space="preserve"> </w:t>
      </w:r>
      <w:r>
        <w:rPr>
          <w:color w:val="000009"/>
        </w:rPr>
        <w:t>prow</w:t>
      </w:r>
      <w:r>
        <w:rPr>
          <w:color w:val="000009"/>
        </w:rPr>
        <w:t>a</w:t>
      </w:r>
      <w:r>
        <w:rPr>
          <w:color w:val="000009"/>
        </w:rPr>
        <w:t>dzonych</w:t>
      </w:r>
      <w:r>
        <w:rPr>
          <w:color w:val="000009"/>
          <w:spacing w:val="80"/>
        </w:rPr>
        <w:t xml:space="preserve"> </w:t>
      </w:r>
      <w:r>
        <w:rPr>
          <w:color w:val="000009"/>
        </w:rPr>
        <w:t>w</w:t>
      </w:r>
      <w:r>
        <w:rPr>
          <w:color w:val="000009"/>
          <w:spacing w:val="80"/>
        </w:rPr>
        <w:t xml:space="preserve"> </w:t>
      </w:r>
      <w:r>
        <w:rPr>
          <w:color w:val="000009"/>
        </w:rPr>
        <w:t>powiatach</w:t>
      </w:r>
      <w:r>
        <w:rPr>
          <w:color w:val="000009"/>
          <w:spacing w:val="80"/>
        </w:rPr>
        <w:t xml:space="preserve"> </w:t>
      </w:r>
      <w:r>
        <w:rPr>
          <w:color w:val="000009"/>
        </w:rPr>
        <w:t>bazach</w:t>
      </w:r>
      <w:r>
        <w:rPr>
          <w:color w:val="000009"/>
          <w:spacing w:val="80"/>
        </w:rPr>
        <w:t xml:space="preserve"> </w:t>
      </w:r>
      <w:r>
        <w:rPr>
          <w:color w:val="000009"/>
        </w:rPr>
        <w:t>danych,</w:t>
      </w:r>
      <w:r>
        <w:rPr>
          <w:color w:val="000009"/>
          <w:spacing w:val="80"/>
        </w:rPr>
        <w:t xml:space="preserve"> </w:t>
      </w:r>
      <w:r>
        <w:rPr>
          <w:color w:val="000009"/>
        </w:rPr>
        <w:t>co</w:t>
      </w:r>
      <w:r>
        <w:rPr>
          <w:color w:val="000009"/>
          <w:spacing w:val="80"/>
        </w:rPr>
        <w:t xml:space="preserve"> </w:t>
      </w:r>
      <w:r>
        <w:rPr>
          <w:color w:val="000009"/>
        </w:rPr>
        <w:t>w</w:t>
      </w:r>
      <w:r>
        <w:rPr>
          <w:color w:val="000009"/>
          <w:spacing w:val="80"/>
        </w:rPr>
        <w:t xml:space="preserve"> </w:t>
      </w:r>
      <w:r>
        <w:rPr>
          <w:color w:val="000009"/>
        </w:rPr>
        <w:t>postaci</w:t>
      </w:r>
      <w:r>
        <w:rPr>
          <w:color w:val="000009"/>
          <w:spacing w:val="80"/>
        </w:rPr>
        <w:t xml:space="preserve"> </w:t>
      </w:r>
      <w:r>
        <w:rPr>
          <w:color w:val="000009"/>
        </w:rPr>
        <w:t>zaleceń</w:t>
      </w:r>
      <w:r>
        <w:rPr>
          <w:color w:val="000009"/>
          <w:spacing w:val="80"/>
        </w:rPr>
        <w:t xml:space="preserve"> </w:t>
      </w:r>
      <w:r>
        <w:rPr>
          <w:color w:val="000009"/>
        </w:rPr>
        <w:t>opisze w warunkach technicznych.</w:t>
      </w:r>
    </w:p>
    <w:p w:rsidR="00E85653" w:rsidRDefault="00E85653" w:rsidP="00E85653">
      <w:pPr>
        <w:pStyle w:val="Akapitzlist"/>
        <w:numPr>
          <w:ilvl w:val="2"/>
          <w:numId w:val="36"/>
        </w:numPr>
        <w:tabs>
          <w:tab w:val="left" w:pos="1106"/>
          <w:tab w:val="left" w:pos="1113"/>
        </w:tabs>
        <w:autoSpaceDE w:val="0"/>
        <w:autoSpaceDN w:val="0"/>
        <w:ind w:right="11"/>
      </w:pPr>
      <w:r>
        <w:rPr>
          <w:color w:val="000009"/>
        </w:rPr>
        <w:t>opracować wzory formularzy: Wykaz i analiza materiałów źródłowych, Analiza pomiaru kontrolnego odnalezionych znaków granicznych, Porównanie powierzchni działek: ew</w:t>
      </w:r>
      <w:r>
        <w:rPr>
          <w:color w:val="000009"/>
        </w:rPr>
        <w:t>i</w:t>
      </w:r>
      <w:r>
        <w:rPr>
          <w:color w:val="000009"/>
        </w:rPr>
        <w:lastRenderedPageBreak/>
        <w:t>dencyjnej/geodezyjnej/matematycznej/ujawnionej w Księgach Wieczystych (dalej: „KW”),</w:t>
      </w:r>
      <w:r>
        <w:rPr>
          <w:color w:val="000009"/>
          <w:spacing w:val="40"/>
        </w:rPr>
        <w:t xml:space="preserve"> </w:t>
      </w:r>
      <w:r>
        <w:rPr>
          <w:color w:val="000009"/>
        </w:rPr>
        <w:t>Protokół Badania Ksiąg Wieczystych, Wykaz zmian</w:t>
      </w:r>
      <w:r>
        <w:rPr>
          <w:color w:val="000009"/>
          <w:spacing w:val="80"/>
        </w:rPr>
        <w:t xml:space="preserve"> </w:t>
      </w:r>
      <w:r>
        <w:rPr>
          <w:color w:val="000009"/>
        </w:rPr>
        <w:t>danych ewidencyjnych dotyczących działki/budynku,</w:t>
      </w:r>
      <w:r>
        <w:rPr>
          <w:color w:val="000009"/>
          <w:spacing w:val="40"/>
        </w:rPr>
        <w:t xml:space="preserve"> </w:t>
      </w:r>
      <w:r>
        <w:rPr>
          <w:color w:val="000009"/>
        </w:rPr>
        <w:t xml:space="preserve">Arkusz danych ewidencyjnych </w:t>
      </w:r>
      <w:r>
        <w:rPr>
          <w:color w:val="000009"/>
          <w:spacing w:val="-2"/>
        </w:rPr>
        <w:t xml:space="preserve">budynku/lokalu, </w:t>
      </w:r>
      <w:r w:rsidRPr="00E85653">
        <w:t xml:space="preserve"> </w:t>
      </w:r>
      <w:r w:rsidRPr="00122633">
        <w:t>Oświadczenie</w:t>
      </w:r>
      <w:r w:rsidRPr="00122633">
        <w:rPr>
          <w:spacing w:val="-2"/>
        </w:rPr>
        <w:t xml:space="preserve"> </w:t>
      </w:r>
      <w:r w:rsidRPr="00122633">
        <w:t>o</w:t>
      </w:r>
      <w:r w:rsidRPr="00122633">
        <w:rPr>
          <w:spacing w:val="-3"/>
        </w:rPr>
        <w:t xml:space="preserve"> </w:t>
      </w:r>
      <w:r w:rsidRPr="00122633">
        <w:t>sposobie</w:t>
      </w:r>
      <w:r w:rsidRPr="00122633">
        <w:rPr>
          <w:spacing w:val="-4"/>
        </w:rPr>
        <w:t xml:space="preserve"> </w:t>
      </w:r>
      <w:r w:rsidRPr="00122633">
        <w:t>wykorzystywania</w:t>
      </w:r>
      <w:r w:rsidRPr="00122633">
        <w:rPr>
          <w:spacing w:val="-2"/>
        </w:rPr>
        <w:t xml:space="preserve"> </w:t>
      </w:r>
      <w:r w:rsidRPr="00122633">
        <w:t>gruntów</w:t>
      </w:r>
      <w:r w:rsidRPr="00122633">
        <w:rPr>
          <w:spacing w:val="-4"/>
        </w:rPr>
        <w:t xml:space="preserve"> </w:t>
      </w:r>
      <w:r w:rsidRPr="00122633">
        <w:t>i</w:t>
      </w:r>
      <w:r w:rsidRPr="00122633">
        <w:rPr>
          <w:spacing w:val="-3"/>
        </w:rPr>
        <w:t xml:space="preserve"> </w:t>
      </w:r>
      <w:r w:rsidRPr="00122633">
        <w:t>budynków</w:t>
      </w:r>
      <w:r w:rsidRPr="00122633">
        <w:rPr>
          <w:spacing w:val="-4"/>
        </w:rPr>
        <w:t xml:space="preserve"> </w:t>
      </w:r>
      <w:r w:rsidRPr="00122633">
        <w:t>(na cele rolnicze / nierolnicze), Oświadczenie o w</w:t>
      </w:r>
      <w:r w:rsidRPr="00122633">
        <w:t>y</w:t>
      </w:r>
      <w:r w:rsidRPr="00122633">
        <w:t>rażeniu / braku wyrażenia zgody na sporządzenie dokumentacji fotograficznej, Dziennik Prac</w:t>
      </w:r>
    </w:p>
    <w:p w:rsidR="00E85653" w:rsidRDefault="00E85653" w:rsidP="00E85653">
      <w:pPr>
        <w:pStyle w:val="Akapitzlist"/>
        <w:numPr>
          <w:ilvl w:val="2"/>
          <w:numId w:val="36"/>
        </w:numPr>
        <w:tabs>
          <w:tab w:val="left" w:pos="1106"/>
          <w:tab w:val="left" w:pos="1113"/>
        </w:tabs>
        <w:autoSpaceDE w:val="0"/>
        <w:autoSpaceDN w:val="0"/>
        <w:spacing w:before="1"/>
        <w:ind w:right="16"/>
      </w:pPr>
      <w:r>
        <w:rPr>
          <w:color w:val="000009"/>
        </w:rPr>
        <w:t>wskazać wszystkie aktualnie obowiązujące akty prawne, z uwzględnieniem których real</w:t>
      </w:r>
      <w:r>
        <w:rPr>
          <w:color w:val="000009"/>
        </w:rPr>
        <w:t>i</w:t>
      </w:r>
      <w:r>
        <w:rPr>
          <w:color w:val="000009"/>
        </w:rPr>
        <w:t>zowane będą prace</w:t>
      </w:r>
      <w:r>
        <w:rPr>
          <w:color w:val="000009"/>
          <w:spacing w:val="40"/>
        </w:rPr>
        <w:t xml:space="preserve"> </w:t>
      </w:r>
      <w:r>
        <w:rPr>
          <w:color w:val="000009"/>
        </w:rPr>
        <w:t>opisane w Warunkach Technicznych.</w:t>
      </w:r>
    </w:p>
    <w:p w:rsidR="00E85653" w:rsidRDefault="00E85653" w:rsidP="00E85653">
      <w:pPr>
        <w:pStyle w:val="Akapitzlist"/>
        <w:numPr>
          <w:ilvl w:val="2"/>
          <w:numId w:val="36"/>
        </w:numPr>
        <w:tabs>
          <w:tab w:val="left" w:pos="1106"/>
          <w:tab w:val="left" w:pos="1113"/>
        </w:tabs>
        <w:autoSpaceDE w:val="0"/>
        <w:autoSpaceDN w:val="0"/>
        <w:ind w:right="14"/>
      </w:pPr>
      <w:r>
        <w:rPr>
          <w:color w:val="000009"/>
        </w:rPr>
        <w:t>szczegółowo określić termin (momenty obligatoryjne) i zakres czynności podejmowanych przez Podmioty wykonujące weryfikację (kontrolę) poprawności wykonanych baz danych. Podmioty wykonujące weryfikację to komórki kontrolne wyłonione oddzielnymi postęp</w:t>
      </w:r>
      <w:r>
        <w:rPr>
          <w:color w:val="000009"/>
        </w:rPr>
        <w:t>o</w:t>
      </w:r>
      <w:r>
        <w:rPr>
          <w:color w:val="000009"/>
        </w:rPr>
        <w:t>waniami o udzielenie zamówień publicznych.</w:t>
      </w:r>
    </w:p>
    <w:p w:rsidR="00E85653" w:rsidRDefault="00E85653" w:rsidP="00E85653">
      <w:pPr>
        <w:pStyle w:val="Akapitzlist"/>
        <w:numPr>
          <w:ilvl w:val="2"/>
          <w:numId w:val="36"/>
        </w:numPr>
        <w:tabs>
          <w:tab w:val="left" w:pos="1107"/>
          <w:tab w:val="left" w:pos="1113"/>
        </w:tabs>
        <w:autoSpaceDE w:val="0"/>
        <w:autoSpaceDN w:val="0"/>
        <w:ind w:right="11"/>
      </w:pPr>
      <w:r>
        <w:rPr>
          <w:color w:val="000009"/>
        </w:rPr>
        <w:t>precyzyjnie zdefiniować</w:t>
      </w:r>
      <w:r>
        <w:rPr>
          <w:color w:val="000009"/>
          <w:spacing w:val="40"/>
        </w:rPr>
        <w:t xml:space="preserve"> </w:t>
      </w:r>
      <w:r>
        <w:rPr>
          <w:color w:val="000009"/>
        </w:rPr>
        <w:t>procedury</w:t>
      </w:r>
      <w:r>
        <w:rPr>
          <w:color w:val="000009"/>
          <w:spacing w:val="40"/>
        </w:rPr>
        <w:t xml:space="preserve"> </w:t>
      </w:r>
      <w:r>
        <w:rPr>
          <w:color w:val="000009"/>
        </w:rPr>
        <w:t xml:space="preserve">współpracy: Wykonawca modernizacji </w:t>
      </w:r>
      <w:proofErr w:type="spellStart"/>
      <w:r>
        <w:rPr>
          <w:color w:val="000009"/>
        </w:rPr>
        <w:t>EGiB</w:t>
      </w:r>
      <w:proofErr w:type="spellEnd"/>
      <w:r>
        <w:rPr>
          <w:color w:val="000009"/>
        </w:rPr>
        <w:t xml:space="preserve"> – Po</w:t>
      </w:r>
      <w:r>
        <w:rPr>
          <w:color w:val="000009"/>
        </w:rPr>
        <w:t>d</w:t>
      </w:r>
      <w:r>
        <w:rPr>
          <w:color w:val="000009"/>
        </w:rPr>
        <w:t>miot Weryfikujący m.in. należy określić czas reakcji i formę odpowiedzi na zapytania W</w:t>
      </w:r>
      <w:r>
        <w:rPr>
          <w:color w:val="000009"/>
        </w:rPr>
        <w:t>y</w:t>
      </w:r>
      <w:r>
        <w:rPr>
          <w:color w:val="000009"/>
        </w:rPr>
        <w:t>konawcy, obieg dokumentów, procedury przekazywania cyfrowych baz danych do kontr</w:t>
      </w:r>
      <w:r>
        <w:rPr>
          <w:color w:val="000009"/>
        </w:rPr>
        <w:t>o</w:t>
      </w:r>
      <w:r>
        <w:rPr>
          <w:color w:val="000009"/>
        </w:rPr>
        <w:t>li.</w:t>
      </w:r>
    </w:p>
    <w:p w:rsidR="00E85653" w:rsidRPr="00E85653" w:rsidRDefault="00E85653" w:rsidP="00E85653">
      <w:pPr>
        <w:pStyle w:val="Nagwek12"/>
        <w:numPr>
          <w:ilvl w:val="1"/>
          <w:numId w:val="5"/>
        </w:numPr>
        <w:tabs>
          <w:tab w:val="left" w:pos="544"/>
        </w:tabs>
        <w:spacing w:before="240" w:line="240" w:lineRule="auto"/>
        <w:rPr>
          <w:rFonts w:ascii="Times New Roman" w:hAnsi="Times New Roman" w:cs="Times New Roman"/>
          <w:b/>
          <w:sz w:val="24"/>
          <w:szCs w:val="24"/>
        </w:rPr>
      </w:pPr>
      <w:r w:rsidRPr="00E85653">
        <w:rPr>
          <w:rFonts w:ascii="Times New Roman" w:hAnsi="Times New Roman" w:cs="Times New Roman"/>
          <w:b/>
          <w:color w:val="000009"/>
          <w:sz w:val="24"/>
          <w:szCs w:val="24"/>
        </w:rPr>
        <w:t>Obligatoryjna</w:t>
      </w:r>
      <w:r w:rsidRPr="00E85653">
        <w:rPr>
          <w:rFonts w:ascii="Times New Roman" w:hAnsi="Times New Roman" w:cs="Times New Roman"/>
          <w:b/>
          <w:color w:val="000009"/>
          <w:spacing w:val="-8"/>
          <w:sz w:val="24"/>
          <w:szCs w:val="24"/>
        </w:rPr>
        <w:t xml:space="preserve"> </w:t>
      </w:r>
      <w:r w:rsidRPr="00E85653">
        <w:rPr>
          <w:rFonts w:ascii="Times New Roman" w:hAnsi="Times New Roman" w:cs="Times New Roman"/>
          <w:b/>
          <w:color w:val="000009"/>
          <w:sz w:val="24"/>
          <w:szCs w:val="24"/>
        </w:rPr>
        <w:t>zawartość</w:t>
      </w:r>
      <w:r w:rsidRPr="00E85653">
        <w:rPr>
          <w:rFonts w:ascii="Times New Roman" w:hAnsi="Times New Roman" w:cs="Times New Roman"/>
          <w:b/>
          <w:color w:val="000009"/>
          <w:spacing w:val="34"/>
          <w:sz w:val="24"/>
          <w:szCs w:val="24"/>
        </w:rPr>
        <w:t xml:space="preserve"> </w:t>
      </w:r>
      <w:r w:rsidRPr="00E85653">
        <w:rPr>
          <w:rFonts w:ascii="Times New Roman" w:hAnsi="Times New Roman" w:cs="Times New Roman"/>
          <w:b/>
          <w:color w:val="000009"/>
          <w:sz w:val="24"/>
          <w:szCs w:val="24"/>
        </w:rPr>
        <w:t>Warunków</w:t>
      </w:r>
      <w:r w:rsidRPr="00E85653">
        <w:rPr>
          <w:rFonts w:ascii="Times New Roman" w:hAnsi="Times New Roman" w:cs="Times New Roman"/>
          <w:b/>
          <w:color w:val="000009"/>
          <w:spacing w:val="-7"/>
          <w:sz w:val="24"/>
          <w:szCs w:val="24"/>
        </w:rPr>
        <w:t xml:space="preserve"> </w:t>
      </w:r>
      <w:r w:rsidRPr="00E85653">
        <w:rPr>
          <w:rFonts w:ascii="Times New Roman" w:hAnsi="Times New Roman" w:cs="Times New Roman"/>
          <w:b/>
          <w:color w:val="000009"/>
          <w:spacing w:val="-2"/>
          <w:sz w:val="24"/>
          <w:szCs w:val="24"/>
        </w:rPr>
        <w:t>Technicznych</w:t>
      </w:r>
    </w:p>
    <w:p w:rsidR="00E85653" w:rsidRPr="00E85653" w:rsidRDefault="00E85653" w:rsidP="00E85653">
      <w:pPr>
        <w:pStyle w:val="Tekstpodstawowy"/>
        <w:spacing w:before="20"/>
        <w:rPr>
          <w:b/>
          <w:sz w:val="22"/>
          <w:szCs w:val="22"/>
        </w:rPr>
      </w:pPr>
    </w:p>
    <w:p w:rsidR="00E85653" w:rsidRPr="00E85653" w:rsidRDefault="00E85653" w:rsidP="00E85653">
      <w:pPr>
        <w:pStyle w:val="Tekstpodstawowy"/>
        <w:ind w:left="119" w:right="12"/>
        <w:rPr>
          <w:sz w:val="22"/>
          <w:szCs w:val="22"/>
        </w:rPr>
      </w:pPr>
      <w:r w:rsidRPr="00E85653">
        <w:rPr>
          <w:color w:val="000009"/>
          <w:sz w:val="22"/>
          <w:szCs w:val="22"/>
        </w:rPr>
        <w:t>W Warunkach Technicznych musi znaleźć się gruntownie opisany zakres i organizacja prac do wyk</w:t>
      </w:r>
      <w:r w:rsidRPr="00E85653">
        <w:rPr>
          <w:color w:val="000009"/>
          <w:sz w:val="22"/>
          <w:szCs w:val="22"/>
        </w:rPr>
        <w:t>o</w:t>
      </w:r>
      <w:r w:rsidRPr="00E85653">
        <w:rPr>
          <w:color w:val="000009"/>
          <w:sz w:val="22"/>
          <w:szCs w:val="22"/>
        </w:rPr>
        <w:t>nania oraz sposób ich wykonania przez</w:t>
      </w:r>
      <w:r w:rsidRPr="00E85653">
        <w:rPr>
          <w:color w:val="000009"/>
          <w:spacing w:val="40"/>
          <w:sz w:val="22"/>
          <w:szCs w:val="22"/>
        </w:rPr>
        <w:t xml:space="preserve"> </w:t>
      </w:r>
      <w:r w:rsidRPr="00E85653">
        <w:rPr>
          <w:color w:val="000009"/>
          <w:sz w:val="22"/>
          <w:szCs w:val="22"/>
        </w:rPr>
        <w:t>Wykonawcę modernizacji baz danych ewidencji gruntów i budynków, w szczególności w zakresie następujących elementów:</w:t>
      </w:r>
    </w:p>
    <w:p w:rsidR="00E85653" w:rsidRPr="00986B88" w:rsidRDefault="00477164" w:rsidP="00986B88">
      <w:pPr>
        <w:pStyle w:val="Akapitzlist"/>
        <w:numPr>
          <w:ilvl w:val="0"/>
          <w:numId w:val="42"/>
        </w:numPr>
        <w:tabs>
          <w:tab w:val="left" w:pos="539"/>
          <w:tab w:val="left" w:pos="544"/>
        </w:tabs>
        <w:autoSpaceDE w:val="0"/>
        <w:autoSpaceDN w:val="0"/>
        <w:spacing w:before="121"/>
        <w:ind w:right="13"/>
        <w:rPr>
          <w:color w:val="000009"/>
        </w:rPr>
      </w:pPr>
      <w:r>
        <w:rPr>
          <w:color w:val="000009"/>
        </w:rPr>
        <w:t xml:space="preserve"> P</w:t>
      </w:r>
      <w:r w:rsidR="00E85653" w:rsidRPr="00986B88">
        <w:rPr>
          <w:color w:val="000009"/>
        </w:rPr>
        <w:t>rzygotowanie harmonogramu wykonywanych czynności ze szczególnym uwzględnieniem kl</w:t>
      </w:r>
      <w:r w:rsidR="00E85653" w:rsidRPr="00986B88">
        <w:rPr>
          <w:color w:val="000009"/>
        </w:rPr>
        <w:t>u</w:t>
      </w:r>
      <w:r w:rsidR="00E85653" w:rsidRPr="00986B88">
        <w:rPr>
          <w:color w:val="000009"/>
        </w:rPr>
        <w:t xml:space="preserve">czowych dat przedłożenia do weryfikacji </w:t>
      </w:r>
      <w:r w:rsidR="00986B88" w:rsidRPr="00986B88">
        <w:rPr>
          <w:color w:val="000009"/>
        </w:rPr>
        <w:t>poszczególnych etapów prac ,</w:t>
      </w:r>
      <w:r w:rsidR="00E85653" w:rsidRPr="00986B88">
        <w:rPr>
          <w:color w:val="000009"/>
          <w:spacing w:val="22"/>
        </w:rPr>
        <w:t xml:space="preserve"> </w:t>
      </w:r>
      <w:r w:rsidR="00E85653" w:rsidRPr="00986B88">
        <w:rPr>
          <w:color w:val="000009"/>
        </w:rPr>
        <w:t>publikacji</w:t>
      </w:r>
      <w:r w:rsidR="00E85653" w:rsidRPr="00986B88">
        <w:rPr>
          <w:color w:val="000009"/>
          <w:spacing w:val="24"/>
        </w:rPr>
        <w:t xml:space="preserve"> </w:t>
      </w:r>
      <w:r w:rsidR="00E85653" w:rsidRPr="00986B88">
        <w:rPr>
          <w:color w:val="000009"/>
        </w:rPr>
        <w:t>informacji</w:t>
      </w:r>
      <w:r w:rsidR="00E85653" w:rsidRPr="00986B88">
        <w:rPr>
          <w:color w:val="000009"/>
          <w:spacing w:val="80"/>
        </w:rPr>
        <w:t xml:space="preserve"> </w:t>
      </w:r>
      <w:r w:rsidR="00E85653" w:rsidRPr="00986B88">
        <w:rPr>
          <w:color w:val="000009"/>
        </w:rPr>
        <w:t>o</w:t>
      </w:r>
      <w:r w:rsidR="00E85653" w:rsidRPr="00986B88">
        <w:rPr>
          <w:color w:val="000009"/>
          <w:spacing w:val="23"/>
        </w:rPr>
        <w:t xml:space="preserve"> </w:t>
      </w:r>
      <w:r w:rsidR="00E85653" w:rsidRPr="00986B88">
        <w:rPr>
          <w:color w:val="000009"/>
        </w:rPr>
        <w:t>terminie i miejscu</w:t>
      </w:r>
      <w:r w:rsidR="00E85653" w:rsidRPr="00986B88">
        <w:rPr>
          <w:color w:val="000009"/>
          <w:spacing w:val="40"/>
        </w:rPr>
        <w:t xml:space="preserve"> </w:t>
      </w:r>
      <w:r w:rsidR="00E85653" w:rsidRPr="00986B88">
        <w:rPr>
          <w:color w:val="000009"/>
        </w:rPr>
        <w:t>wyłożenia do wglądu</w:t>
      </w:r>
      <w:r w:rsidR="00E85653" w:rsidRPr="00986B88">
        <w:rPr>
          <w:color w:val="000009"/>
          <w:spacing w:val="40"/>
        </w:rPr>
        <w:t xml:space="preserve"> </w:t>
      </w:r>
      <w:r w:rsidR="00E85653" w:rsidRPr="00986B88">
        <w:rPr>
          <w:color w:val="000009"/>
        </w:rPr>
        <w:t>projektu operatu, itd.</w:t>
      </w:r>
    </w:p>
    <w:p w:rsidR="00E85653" w:rsidRPr="00986B88" w:rsidRDefault="00477164" w:rsidP="00986B88">
      <w:pPr>
        <w:pStyle w:val="Akapitzlist"/>
        <w:numPr>
          <w:ilvl w:val="0"/>
          <w:numId w:val="42"/>
        </w:numPr>
        <w:tabs>
          <w:tab w:val="left" w:pos="539"/>
          <w:tab w:val="left" w:pos="544"/>
        </w:tabs>
        <w:autoSpaceDE w:val="0"/>
        <w:autoSpaceDN w:val="0"/>
        <w:spacing w:before="73"/>
        <w:ind w:right="12"/>
      </w:pPr>
      <w:r>
        <w:rPr>
          <w:color w:val="000009"/>
        </w:rPr>
        <w:t xml:space="preserve"> P</w:t>
      </w:r>
      <w:r w:rsidR="00E85653" w:rsidRPr="00986B88">
        <w:rPr>
          <w:color w:val="000009"/>
        </w:rPr>
        <w:t xml:space="preserve">rowadzenie Dziennika </w:t>
      </w:r>
      <w:r w:rsidR="00DA2474">
        <w:rPr>
          <w:color w:val="000009"/>
        </w:rPr>
        <w:t>Prac</w:t>
      </w:r>
      <w:r w:rsidR="00E85653" w:rsidRPr="00986B88">
        <w:rPr>
          <w:color w:val="000009"/>
        </w:rPr>
        <w:t xml:space="preserve"> – dokumentu prowadzonego dla każdego obrębu ewidencyjnego lub podzadania oddzielnie. Warunki Techniczne muszą określać formę Dziennika </w:t>
      </w:r>
      <w:r w:rsidR="00DA2474">
        <w:rPr>
          <w:color w:val="000009"/>
        </w:rPr>
        <w:t>Prac</w:t>
      </w:r>
      <w:r w:rsidR="00E85653" w:rsidRPr="00986B88">
        <w:rPr>
          <w:color w:val="000009"/>
        </w:rPr>
        <w:t>, drobiazg</w:t>
      </w:r>
      <w:r w:rsidR="00E85653" w:rsidRPr="00986B88">
        <w:rPr>
          <w:color w:val="000009"/>
        </w:rPr>
        <w:t>o</w:t>
      </w:r>
      <w:r w:rsidR="00E85653" w:rsidRPr="00986B88">
        <w:rPr>
          <w:color w:val="000009"/>
        </w:rPr>
        <w:t>wo opisywać chwile wpisu, formy akceptacji, podmioty powołane do akceptacji wpisów, mi</w:t>
      </w:r>
      <w:r w:rsidR="00E85653" w:rsidRPr="00986B88">
        <w:rPr>
          <w:color w:val="000009"/>
        </w:rPr>
        <w:t>ę</w:t>
      </w:r>
      <w:r w:rsidR="00E85653" w:rsidRPr="00986B88">
        <w:rPr>
          <w:color w:val="000009"/>
        </w:rPr>
        <w:t>dzy innymi rolę Podmiotów dokonujących weryfikacji</w:t>
      </w:r>
      <w:r w:rsidR="00986B88" w:rsidRPr="00986B88">
        <w:rPr>
          <w:color w:val="000009"/>
        </w:rPr>
        <w:t xml:space="preserve"> </w:t>
      </w:r>
      <w:r w:rsidR="00E85653" w:rsidRPr="00986B88">
        <w:rPr>
          <w:color w:val="000009"/>
        </w:rPr>
        <w:t>poprawności</w:t>
      </w:r>
      <w:r w:rsidR="00E85653" w:rsidRPr="00986B88">
        <w:rPr>
          <w:color w:val="000009"/>
          <w:spacing w:val="40"/>
        </w:rPr>
        <w:t xml:space="preserve"> </w:t>
      </w:r>
      <w:r w:rsidR="00E85653" w:rsidRPr="00986B88">
        <w:rPr>
          <w:color w:val="000009"/>
        </w:rPr>
        <w:t>wykonania</w:t>
      </w:r>
      <w:r w:rsidR="00E85653" w:rsidRPr="00986B88">
        <w:rPr>
          <w:color w:val="000009"/>
          <w:spacing w:val="40"/>
        </w:rPr>
        <w:t xml:space="preserve"> </w:t>
      </w:r>
      <w:r w:rsidR="00E85653" w:rsidRPr="00986B88">
        <w:rPr>
          <w:color w:val="000009"/>
        </w:rPr>
        <w:t>dostarczonych</w:t>
      </w:r>
      <w:r w:rsidR="00E85653" w:rsidRPr="00986B88">
        <w:rPr>
          <w:color w:val="000009"/>
          <w:spacing w:val="40"/>
        </w:rPr>
        <w:t xml:space="preserve"> </w:t>
      </w:r>
      <w:r w:rsidR="00E85653" w:rsidRPr="00986B88">
        <w:rPr>
          <w:color w:val="000009"/>
        </w:rPr>
        <w:t>baz</w:t>
      </w:r>
      <w:r w:rsidR="00E85653" w:rsidRPr="00986B88">
        <w:rPr>
          <w:color w:val="000009"/>
          <w:spacing w:val="40"/>
        </w:rPr>
        <w:t xml:space="preserve"> </w:t>
      </w:r>
      <w:r w:rsidR="00E85653" w:rsidRPr="00986B88">
        <w:rPr>
          <w:color w:val="000009"/>
        </w:rPr>
        <w:t>danych</w:t>
      </w:r>
      <w:r w:rsidR="00E85653" w:rsidRPr="00986B88">
        <w:rPr>
          <w:color w:val="000009"/>
          <w:spacing w:val="40"/>
        </w:rPr>
        <w:t xml:space="preserve"> </w:t>
      </w:r>
      <w:r w:rsidR="00E85653" w:rsidRPr="00986B88">
        <w:rPr>
          <w:color w:val="000009"/>
        </w:rPr>
        <w:t>(podmioty</w:t>
      </w:r>
      <w:r w:rsidR="00E85653" w:rsidRPr="00986B88">
        <w:rPr>
          <w:color w:val="000009"/>
          <w:spacing w:val="40"/>
        </w:rPr>
        <w:t xml:space="preserve"> </w:t>
      </w:r>
      <w:r w:rsidR="00E85653" w:rsidRPr="00986B88">
        <w:rPr>
          <w:color w:val="000009"/>
        </w:rPr>
        <w:t>wyłonione</w:t>
      </w:r>
      <w:r w:rsidR="00E85653" w:rsidRPr="00986B88">
        <w:rPr>
          <w:color w:val="000009"/>
          <w:spacing w:val="40"/>
        </w:rPr>
        <w:t xml:space="preserve"> </w:t>
      </w:r>
      <w:r w:rsidR="00E85653" w:rsidRPr="00986B88">
        <w:rPr>
          <w:color w:val="000009"/>
        </w:rPr>
        <w:t>na</w:t>
      </w:r>
      <w:r w:rsidR="00E85653" w:rsidRPr="00986B88">
        <w:rPr>
          <w:color w:val="000009"/>
          <w:spacing w:val="40"/>
        </w:rPr>
        <w:t xml:space="preserve"> </w:t>
      </w:r>
      <w:r w:rsidR="00E85653" w:rsidRPr="00986B88">
        <w:rPr>
          <w:color w:val="000009"/>
        </w:rPr>
        <w:t>podstawie odrębnych postępowań o udzielenie zam</w:t>
      </w:r>
      <w:r w:rsidR="00E85653" w:rsidRPr="00986B88">
        <w:rPr>
          <w:color w:val="000009"/>
        </w:rPr>
        <w:t>ó</w:t>
      </w:r>
      <w:r w:rsidR="00E85653" w:rsidRPr="00986B88">
        <w:rPr>
          <w:color w:val="000009"/>
        </w:rPr>
        <w:t>wienia publicznego).</w:t>
      </w:r>
    </w:p>
    <w:p w:rsidR="00E85653" w:rsidRPr="00986B88" w:rsidRDefault="00477164" w:rsidP="00986B88">
      <w:pPr>
        <w:pStyle w:val="Akapitzlist"/>
        <w:numPr>
          <w:ilvl w:val="0"/>
          <w:numId w:val="42"/>
        </w:numPr>
        <w:tabs>
          <w:tab w:val="left" w:pos="539"/>
          <w:tab w:val="left" w:pos="544"/>
        </w:tabs>
        <w:autoSpaceDE w:val="0"/>
        <w:autoSpaceDN w:val="0"/>
        <w:spacing w:before="240"/>
        <w:ind w:right="16"/>
        <w:rPr>
          <w:color w:val="000009"/>
        </w:rPr>
      </w:pPr>
      <w:r>
        <w:rPr>
          <w:color w:val="000009"/>
        </w:rPr>
        <w:t xml:space="preserve"> W</w:t>
      </w:r>
      <w:r w:rsidR="00E85653" w:rsidRPr="00986B88">
        <w:rPr>
          <w:color w:val="000009"/>
        </w:rPr>
        <w:t>ykonanie</w:t>
      </w:r>
      <w:r w:rsidR="00E85653" w:rsidRPr="00986B88">
        <w:rPr>
          <w:color w:val="000009"/>
          <w:spacing w:val="80"/>
        </w:rPr>
        <w:t xml:space="preserve"> </w:t>
      </w:r>
      <w:r w:rsidR="00E85653" w:rsidRPr="00986B88">
        <w:rPr>
          <w:color w:val="000009"/>
        </w:rPr>
        <w:t>inwentaryzacji</w:t>
      </w:r>
      <w:r w:rsidR="00E85653" w:rsidRPr="00986B88">
        <w:rPr>
          <w:color w:val="000009"/>
          <w:spacing w:val="80"/>
        </w:rPr>
        <w:t xml:space="preserve"> </w:t>
      </w:r>
      <w:r w:rsidR="00E85653" w:rsidRPr="00986B88">
        <w:rPr>
          <w:color w:val="000009"/>
        </w:rPr>
        <w:t>punktów</w:t>
      </w:r>
      <w:r w:rsidR="00E85653" w:rsidRPr="00986B88">
        <w:rPr>
          <w:color w:val="000009"/>
          <w:spacing w:val="80"/>
        </w:rPr>
        <w:t xml:space="preserve"> </w:t>
      </w:r>
      <w:r w:rsidR="00E85653" w:rsidRPr="00986B88">
        <w:rPr>
          <w:color w:val="000009"/>
        </w:rPr>
        <w:t>szczegółowej</w:t>
      </w:r>
      <w:r w:rsidR="00E85653" w:rsidRPr="00986B88">
        <w:rPr>
          <w:color w:val="000009"/>
          <w:spacing w:val="80"/>
        </w:rPr>
        <w:t xml:space="preserve"> </w:t>
      </w:r>
      <w:r w:rsidR="00E85653" w:rsidRPr="00986B88">
        <w:rPr>
          <w:color w:val="000009"/>
        </w:rPr>
        <w:t>i</w:t>
      </w:r>
      <w:r w:rsidR="00E85653" w:rsidRPr="00986B88">
        <w:rPr>
          <w:color w:val="000009"/>
          <w:spacing w:val="80"/>
        </w:rPr>
        <w:t xml:space="preserve"> </w:t>
      </w:r>
      <w:r w:rsidR="00E85653" w:rsidRPr="00986B88">
        <w:rPr>
          <w:color w:val="000009"/>
        </w:rPr>
        <w:t>pomiarowej</w:t>
      </w:r>
      <w:r w:rsidR="00E85653" w:rsidRPr="00986B88">
        <w:rPr>
          <w:color w:val="000009"/>
          <w:spacing w:val="80"/>
        </w:rPr>
        <w:t xml:space="preserve"> </w:t>
      </w:r>
      <w:r w:rsidR="00E85653" w:rsidRPr="00986B88">
        <w:rPr>
          <w:color w:val="000009"/>
        </w:rPr>
        <w:t>osnowy</w:t>
      </w:r>
      <w:r w:rsidR="00E85653" w:rsidRPr="00986B88">
        <w:rPr>
          <w:color w:val="000009"/>
          <w:spacing w:val="80"/>
        </w:rPr>
        <w:t xml:space="preserve"> </w:t>
      </w:r>
      <w:r w:rsidR="00E85653" w:rsidRPr="00986B88">
        <w:rPr>
          <w:color w:val="000009"/>
        </w:rPr>
        <w:t>geodezyjnej</w:t>
      </w:r>
      <w:r w:rsidR="00E85653" w:rsidRPr="00986B88">
        <w:rPr>
          <w:color w:val="000009"/>
          <w:spacing w:val="40"/>
        </w:rPr>
        <w:t xml:space="preserve"> </w:t>
      </w:r>
      <w:r w:rsidR="00E85653" w:rsidRPr="00986B88">
        <w:rPr>
          <w:color w:val="000009"/>
        </w:rPr>
        <w:t xml:space="preserve">w zakresie modernizowanych obrębów stanowiących cześć </w:t>
      </w:r>
      <w:proofErr w:type="spellStart"/>
      <w:r w:rsidR="00E85653" w:rsidRPr="00986B88">
        <w:rPr>
          <w:color w:val="000009"/>
        </w:rPr>
        <w:t>pzgik</w:t>
      </w:r>
      <w:proofErr w:type="spellEnd"/>
      <w:r w:rsidR="00E85653" w:rsidRPr="00986B88">
        <w:rPr>
          <w:color w:val="000009"/>
          <w:spacing w:val="40"/>
        </w:rPr>
        <w:t xml:space="preserve"> </w:t>
      </w:r>
      <w:r w:rsidR="00E85653" w:rsidRPr="00986B88">
        <w:rPr>
          <w:color w:val="000009"/>
        </w:rPr>
        <w:t>tj.:</w:t>
      </w:r>
    </w:p>
    <w:p w:rsidR="00E85653" w:rsidRPr="00E85653" w:rsidRDefault="00E85653" w:rsidP="00E85653">
      <w:pPr>
        <w:pStyle w:val="Akapitzlist"/>
        <w:numPr>
          <w:ilvl w:val="2"/>
          <w:numId w:val="40"/>
        </w:numPr>
        <w:tabs>
          <w:tab w:val="left" w:pos="1107"/>
        </w:tabs>
        <w:autoSpaceDE w:val="0"/>
        <w:autoSpaceDN w:val="0"/>
        <w:spacing w:before="120"/>
        <w:ind w:left="1107" w:hanging="630"/>
      </w:pPr>
      <w:r w:rsidRPr="00E85653">
        <w:rPr>
          <w:color w:val="000009"/>
        </w:rPr>
        <w:t>analiza</w:t>
      </w:r>
      <w:r w:rsidRPr="00E85653">
        <w:rPr>
          <w:color w:val="000009"/>
          <w:spacing w:val="-8"/>
        </w:rPr>
        <w:t xml:space="preserve"> </w:t>
      </w:r>
      <w:r w:rsidRPr="00E85653">
        <w:rPr>
          <w:color w:val="000009"/>
        </w:rPr>
        <w:t>dokumentacji</w:t>
      </w:r>
      <w:r w:rsidRPr="00E85653">
        <w:rPr>
          <w:color w:val="000009"/>
          <w:spacing w:val="-7"/>
        </w:rPr>
        <w:t xml:space="preserve"> </w:t>
      </w:r>
      <w:r w:rsidRPr="00E85653">
        <w:rPr>
          <w:color w:val="000009"/>
          <w:spacing w:val="-2"/>
        </w:rPr>
        <w:t>archiwalnej,</w:t>
      </w:r>
    </w:p>
    <w:p w:rsidR="00E85653" w:rsidRPr="00E85653" w:rsidRDefault="00E85653" w:rsidP="00E85653">
      <w:pPr>
        <w:pStyle w:val="Akapitzlist"/>
        <w:numPr>
          <w:ilvl w:val="2"/>
          <w:numId w:val="40"/>
        </w:numPr>
        <w:tabs>
          <w:tab w:val="left" w:pos="1107"/>
        </w:tabs>
        <w:autoSpaceDE w:val="0"/>
        <w:autoSpaceDN w:val="0"/>
        <w:spacing w:before="39"/>
        <w:ind w:left="1107" w:hanging="630"/>
      </w:pPr>
      <w:r w:rsidRPr="00E85653">
        <w:rPr>
          <w:color w:val="000009"/>
        </w:rPr>
        <w:t>wywiad</w:t>
      </w:r>
      <w:r w:rsidRPr="00E85653">
        <w:rPr>
          <w:color w:val="000009"/>
          <w:spacing w:val="-7"/>
        </w:rPr>
        <w:t xml:space="preserve"> </w:t>
      </w:r>
      <w:r w:rsidRPr="00E85653">
        <w:rPr>
          <w:color w:val="000009"/>
        </w:rPr>
        <w:t>terenowy</w:t>
      </w:r>
      <w:r w:rsidRPr="00E85653">
        <w:rPr>
          <w:color w:val="000009"/>
          <w:spacing w:val="-6"/>
        </w:rPr>
        <w:t xml:space="preserve"> </w:t>
      </w:r>
      <w:r w:rsidRPr="00E85653">
        <w:rPr>
          <w:color w:val="000009"/>
        </w:rPr>
        <w:t>na</w:t>
      </w:r>
      <w:r w:rsidRPr="00E85653">
        <w:rPr>
          <w:color w:val="000009"/>
          <w:spacing w:val="-6"/>
        </w:rPr>
        <w:t xml:space="preserve"> </w:t>
      </w:r>
      <w:r w:rsidRPr="00E85653">
        <w:rPr>
          <w:color w:val="000009"/>
        </w:rPr>
        <w:t>istniejących</w:t>
      </w:r>
      <w:r w:rsidRPr="00E85653">
        <w:rPr>
          <w:color w:val="000009"/>
          <w:spacing w:val="-5"/>
        </w:rPr>
        <w:t xml:space="preserve"> </w:t>
      </w:r>
      <w:r w:rsidRPr="00E85653">
        <w:rPr>
          <w:color w:val="000009"/>
        </w:rPr>
        <w:t>opisach</w:t>
      </w:r>
      <w:r w:rsidRPr="00E85653">
        <w:rPr>
          <w:color w:val="000009"/>
          <w:spacing w:val="-5"/>
        </w:rPr>
        <w:t xml:space="preserve"> </w:t>
      </w:r>
      <w:r w:rsidRPr="00E85653">
        <w:rPr>
          <w:color w:val="000009"/>
          <w:spacing w:val="-2"/>
        </w:rPr>
        <w:t>topograficznych,</w:t>
      </w:r>
    </w:p>
    <w:p w:rsidR="00E85653" w:rsidRPr="00E85653" w:rsidRDefault="00E85653" w:rsidP="00E85653">
      <w:pPr>
        <w:pStyle w:val="Akapitzlist"/>
        <w:numPr>
          <w:ilvl w:val="2"/>
          <w:numId w:val="40"/>
        </w:numPr>
        <w:tabs>
          <w:tab w:val="left" w:pos="1107"/>
        </w:tabs>
        <w:autoSpaceDE w:val="0"/>
        <w:autoSpaceDN w:val="0"/>
        <w:spacing w:before="40"/>
        <w:ind w:left="1107" w:hanging="630"/>
      </w:pPr>
      <w:r w:rsidRPr="00E85653">
        <w:rPr>
          <w:color w:val="000009"/>
        </w:rPr>
        <w:t>aktualizacja</w:t>
      </w:r>
      <w:r w:rsidRPr="00E85653">
        <w:rPr>
          <w:color w:val="000009"/>
          <w:spacing w:val="-5"/>
        </w:rPr>
        <w:t xml:space="preserve"> </w:t>
      </w:r>
      <w:r w:rsidRPr="00E85653">
        <w:rPr>
          <w:color w:val="000009"/>
        </w:rPr>
        <w:t>/</w:t>
      </w:r>
      <w:r w:rsidRPr="00E85653">
        <w:rPr>
          <w:color w:val="000009"/>
          <w:spacing w:val="-6"/>
        </w:rPr>
        <w:t xml:space="preserve"> </w:t>
      </w:r>
      <w:r w:rsidRPr="00E85653">
        <w:rPr>
          <w:color w:val="000009"/>
        </w:rPr>
        <w:t>sporządzenie</w:t>
      </w:r>
      <w:r w:rsidRPr="00E85653">
        <w:rPr>
          <w:color w:val="000009"/>
          <w:spacing w:val="-5"/>
        </w:rPr>
        <w:t xml:space="preserve"> </w:t>
      </w:r>
      <w:r w:rsidRPr="00E85653">
        <w:rPr>
          <w:color w:val="000009"/>
        </w:rPr>
        <w:t>nowych</w:t>
      </w:r>
      <w:r w:rsidRPr="00E85653">
        <w:rPr>
          <w:color w:val="000009"/>
          <w:spacing w:val="-4"/>
        </w:rPr>
        <w:t xml:space="preserve"> </w:t>
      </w:r>
      <w:r w:rsidRPr="00E85653">
        <w:rPr>
          <w:color w:val="000009"/>
        </w:rPr>
        <w:t>opisów</w:t>
      </w:r>
      <w:r w:rsidRPr="00E85653">
        <w:rPr>
          <w:color w:val="000009"/>
          <w:spacing w:val="-5"/>
        </w:rPr>
        <w:t xml:space="preserve"> </w:t>
      </w:r>
      <w:r w:rsidRPr="00E85653">
        <w:rPr>
          <w:color w:val="000009"/>
          <w:spacing w:val="-2"/>
        </w:rPr>
        <w:t>topograficznych</w:t>
      </w:r>
    </w:p>
    <w:p w:rsidR="00E85653" w:rsidRPr="00E85653" w:rsidRDefault="00E85653" w:rsidP="00E85653">
      <w:pPr>
        <w:pStyle w:val="Akapitzlist"/>
        <w:numPr>
          <w:ilvl w:val="2"/>
          <w:numId w:val="40"/>
        </w:numPr>
        <w:tabs>
          <w:tab w:val="left" w:pos="1107"/>
        </w:tabs>
        <w:autoSpaceDE w:val="0"/>
        <w:autoSpaceDN w:val="0"/>
        <w:spacing w:before="37"/>
        <w:ind w:left="1107" w:hanging="630"/>
      </w:pPr>
      <w:r w:rsidRPr="00E85653">
        <w:rPr>
          <w:color w:val="000009"/>
        </w:rPr>
        <w:t>pomiar</w:t>
      </w:r>
      <w:r w:rsidRPr="00E85653">
        <w:rPr>
          <w:color w:val="000009"/>
          <w:spacing w:val="-5"/>
        </w:rPr>
        <w:t xml:space="preserve"> </w:t>
      </w:r>
      <w:r w:rsidRPr="00E85653">
        <w:rPr>
          <w:color w:val="000009"/>
        </w:rPr>
        <w:t>punktów</w:t>
      </w:r>
      <w:r w:rsidRPr="00E85653">
        <w:rPr>
          <w:color w:val="000009"/>
          <w:spacing w:val="-4"/>
        </w:rPr>
        <w:t xml:space="preserve"> </w:t>
      </w:r>
      <w:r w:rsidRPr="00E85653">
        <w:rPr>
          <w:color w:val="000009"/>
          <w:spacing w:val="-2"/>
        </w:rPr>
        <w:t>osnowy,</w:t>
      </w:r>
    </w:p>
    <w:p w:rsidR="00E85653" w:rsidRPr="00E85653" w:rsidRDefault="00E85653" w:rsidP="00E85653">
      <w:pPr>
        <w:pStyle w:val="Akapitzlist"/>
        <w:numPr>
          <w:ilvl w:val="2"/>
          <w:numId w:val="40"/>
        </w:numPr>
        <w:tabs>
          <w:tab w:val="left" w:pos="1107"/>
          <w:tab w:val="left" w:pos="1113"/>
        </w:tabs>
        <w:autoSpaceDE w:val="0"/>
        <w:autoSpaceDN w:val="0"/>
        <w:spacing w:before="40" w:line="273" w:lineRule="auto"/>
        <w:ind w:right="16"/>
      </w:pPr>
      <w:r w:rsidRPr="00E85653">
        <w:rPr>
          <w:color w:val="000009"/>
        </w:rPr>
        <w:t>uzupełnienie</w:t>
      </w:r>
      <w:r w:rsidRPr="00E85653">
        <w:rPr>
          <w:color w:val="000009"/>
          <w:spacing w:val="80"/>
        </w:rPr>
        <w:t xml:space="preserve"> </w:t>
      </w:r>
      <w:r w:rsidRPr="00E85653">
        <w:rPr>
          <w:color w:val="000009"/>
        </w:rPr>
        <w:t>bazy</w:t>
      </w:r>
      <w:r w:rsidRPr="00E85653">
        <w:rPr>
          <w:color w:val="000009"/>
          <w:spacing w:val="80"/>
        </w:rPr>
        <w:t xml:space="preserve"> </w:t>
      </w:r>
      <w:r w:rsidRPr="00E85653">
        <w:rPr>
          <w:color w:val="000009"/>
        </w:rPr>
        <w:t>danych</w:t>
      </w:r>
      <w:r w:rsidRPr="00E85653">
        <w:rPr>
          <w:color w:val="000009"/>
          <w:spacing w:val="80"/>
          <w:w w:val="150"/>
        </w:rPr>
        <w:t xml:space="preserve"> </w:t>
      </w:r>
      <w:r w:rsidRPr="00E85653">
        <w:rPr>
          <w:color w:val="000009"/>
        </w:rPr>
        <w:t>Bank</w:t>
      </w:r>
      <w:r w:rsidRPr="00E85653">
        <w:rPr>
          <w:color w:val="000009"/>
          <w:spacing w:val="80"/>
        </w:rPr>
        <w:t xml:space="preserve"> </w:t>
      </w:r>
      <w:r w:rsidRPr="00E85653">
        <w:rPr>
          <w:color w:val="000009"/>
        </w:rPr>
        <w:t>Osnów</w:t>
      </w:r>
      <w:r w:rsidRPr="00E85653">
        <w:rPr>
          <w:color w:val="000009"/>
          <w:spacing w:val="80"/>
        </w:rPr>
        <w:t xml:space="preserve"> </w:t>
      </w:r>
      <w:r w:rsidRPr="00E85653">
        <w:rPr>
          <w:color w:val="000009"/>
        </w:rPr>
        <w:t>o</w:t>
      </w:r>
      <w:r w:rsidRPr="00E85653">
        <w:rPr>
          <w:color w:val="000009"/>
          <w:spacing w:val="80"/>
          <w:w w:val="150"/>
        </w:rPr>
        <w:t xml:space="preserve"> </w:t>
      </w:r>
      <w:r w:rsidRPr="00E85653">
        <w:rPr>
          <w:color w:val="000009"/>
        </w:rPr>
        <w:t>dane</w:t>
      </w:r>
      <w:r w:rsidRPr="00E85653">
        <w:rPr>
          <w:color w:val="000009"/>
          <w:spacing w:val="80"/>
        </w:rPr>
        <w:t xml:space="preserve"> </w:t>
      </w:r>
      <w:r w:rsidRPr="00E85653">
        <w:rPr>
          <w:color w:val="000009"/>
        </w:rPr>
        <w:t>pozyskane</w:t>
      </w:r>
      <w:r w:rsidRPr="00E85653">
        <w:rPr>
          <w:color w:val="000009"/>
          <w:spacing w:val="80"/>
        </w:rPr>
        <w:t xml:space="preserve"> </w:t>
      </w:r>
      <w:r w:rsidRPr="00E85653">
        <w:rPr>
          <w:color w:val="000009"/>
        </w:rPr>
        <w:t>w</w:t>
      </w:r>
      <w:r w:rsidRPr="00E85653">
        <w:rPr>
          <w:color w:val="000009"/>
          <w:spacing w:val="80"/>
        </w:rPr>
        <w:t xml:space="preserve"> </w:t>
      </w:r>
      <w:r w:rsidRPr="00E85653">
        <w:rPr>
          <w:color w:val="000009"/>
        </w:rPr>
        <w:t>wyniku</w:t>
      </w:r>
      <w:r w:rsidRPr="00E85653">
        <w:rPr>
          <w:color w:val="000009"/>
          <w:spacing w:val="80"/>
        </w:rPr>
        <w:t xml:space="preserve"> </w:t>
      </w:r>
      <w:r w:rsidRPr="00E85653">
        <w:rPr>
          <w:color w:val="000009"/>
        </w:rPr>
        <w:t>wyżej</w:t>
      </w:r>
      <w:r w:rsidRPr="00E85653">
        <w:rPr>
          <w:color w:val="000009"/>
          <w:spacing w:val="80"/>
        </w:rPr>
        <w:t xml:space="preserve"> </w:t>
      </w:r>
      <w:r w:rsidRPr="00E85653">
        <w:rPr>
          <w:color w:val="000009"/>
        </w:rPr>
        <w:t>w</w:t>
      </w:r>
      <w:r w:rsidRPr="00E85653">
        <w:rPr>
          <w:color w:val="000009"/>
        </w:rPr>
        <w:t>y</w:t>
      </w:r>
      <w:r w:rsidRPr="00E85653">
        <w:rPr>
          <w:color w:val="000009"/>
        </w:rPr>
        <w:t>mienionych</w:t>
      </w:r>
      <w:r w:rsidRPr="00E85653">
        <w:rPr>
          <w:color w:val="000009"/>
          <w:spacing w:val="40"/>
        </w:rPr>
        <w:t xml:space="preserve"> </w:t>
      </w:r>
      <w:r w:rsidRPr="00E85653">
        <w:rPr>
          <w:color w:val="000009"/>
        </w:rPr>
        <w:t>prac.</w:t>
      </w:r>
    </w:p>
    <w:p w:rsidR="00E85653" w:rsidRPr="00E85653" w:rsidRDefault="00477164" w:rsidP="00986B88">
      <w:pPr>
        <w:pStyle w:val="Akapitzlist"/>
        <w:numPr>
          <w:ilvl w:val="0"/>
          <w:numId w:val="42"/>
        </w:numPr>
        <w:tabs>
          <w:tab w:val="left" w:pos="540"/>
        </w:tabs>
        <w:autoSpaceDE w:val="0"/>
        <w:autoSpaceDN w:val="0"/>
        <w:spacing w:before="124"/>
        <w:rPr>
          <w:color w:val="000009"/>
        </w:rPr>
      </w:pPr>
      <w:r>
        <w:rPr>
          <w:color w:val="000009"/>
        </w:rPr>
        <w:t xml:space="preserve"> W</w:t>
      </w:r>
      <w:r w:rsidR="00E85653" w:rsidRPr="00E85653">
        <w:rPr>
          <w:color w:val="000009"/>
        </w:rPr>
        <w:t>ykonanie</w:t>
      </w:r>
      <w:r w:rsidR="00E85653" w:rsidRPr="00E85653">
        <w:rPr>
          <w:color w:val="000009"/>
          <w:spacing w:val="-11"/>
        </w:rPr>
        <w:t xml:space="preserve"> </w:t>
      </w:r>
      <w:r w:rsidR="00E85653" w:rsidRPr="00E85653">
        <w:rPr>
          <w:color w:val="000009"/>
        </w:rPr>
        <w:t>inwentaryzacji</w:t>
      </w:r>
      <w:r w:rsidR="00E85653" w:rsidRPr="00E85653">
        <w:rPr>
          <w:color w:val="000009"/>
          <w:spacing w:val="-8"/>
        </w:rPr>
        <w:t xml:space="preserve"> </w:t>
      </w:r>
      <w:r w:rsidR="00E85653" w:rsidRPr="00E85653">
        <w:rPr>
          <w:color w:val="000009"/>
        </w:rPr>
        <w:t>punktów</w:t>
      </w:r>
      <w:r w:rsidR="00E85653" w:rsidRPr="00E85653">
        <w:rPr>
          <w:color w:val="000009"/>
          <w:spacing w:val="-9"/>
        </w:rPr>
        <w:t xml:space="preserve"> </w:t>
      </w:r>
      <w:r w:rsidR="00E85653" w:rsidRPr="00E85653">
        <w:rPr>
          <w:color w:val="000009"/>
        </w:rPr>
        <w:t>osnowy</w:t>
      </w:r>
      <w:r w:rsidR="00E85653" w:rsidRPr="00E85653">
        <w:rPr>
          <w:color w:val="000009"/>
          <w:spacing w:val="-9"/>
        </w:rPr>
        <w:t xml:space="preserve"> </w:t>
      </w:r>
      <w:r w:rsidR="00E85653" w:rsidRPr="00E85653">
        <w:rPr>
          <w:color w:val="000009"/>
        </w:rPr>
        <w:t>ewidencyjnej</w:t>
      </w:r>
      <w:r w:rsidR="00E85653" w:rsidRPr="00E85653">
        <w:rPr>
          <w:color w:val="000009"/>
          <w:spacing w:val="-9"/>
        </w:rPr>
        <w:t xml:space="preserve"> </w:t>
      </w:r>
      <w:r w:rsidR="00E85653" w:rsidRPr="00E85653">
        <w:rPr>
          <w:color w:val="000009"/>
        </w:rPr>
        <w:t>(pomiarowej)</w:t>
      </w:r>
      <w:r w:rsidR="00E85653" w:rsidRPr="00E85653">
        <w:rPr>
          <w:color w:val="000009"/>
          <w:spacing w:val="-9"/>
        </w:rPr>
        <w:t xml:space="preserve"> </w:t>
      </w:r>
      <w:r w:rsidR="00E85653" w:rsidRPr="00E85653">
        <w:rPr>
          <w:color w:val="000009"/>
          <w:spacing w:val="-4"/>
        </w:rPr>
        <w:t>tj.:</w:t>
      </w:r>
    </w:p>
    <w:p w:rsidR="00E85653" w:rsidRPr="00E85653" w:rsidRDefault="00E85653" w:rsidP="00E85653">
      <w:pPr>
        <w:pStyle w:val="Akapitzlist"/>
        <w:numPr>
          <w:ilvl w:val="2"/>
          <w:numId w:val="40"/>
        </w:numPr>
        <w:tabs>
          <w:tab w:val="left" w:pos="1104"/>
        </w:tabs>
        <w:autoSpaceDE w:val="0"/>
        <w:autoSpaceDN w:val="0"/>
        <w:spacing w:before="150"/>
        <w:ind w:left="1104" w:hanging="627"/>
      </w:pPr>
      <w:r w:rsidRPr="00E85653">
        <w:rPr>
          <w:color w:val="000009"/>
        </w:rPr>
        <w:t>analiza</w:t>
      </w:r>
      <w:r w:rsidRPr="00E85653">
        <w:rPr>
          <w:color w:val="000009"/>
          <w:spacing w:val="-5"/>
        </w:rPr>
        <w:t xml:space="preserve"> </w:t>
      </w:r>
      <w:r w:rsidRPr="00E85653">
        <w:rPr>
          <w:color w:val="000009"/>
        </w:rPr>
        <w:t>osnowy</w:t>
      </w:r>
      <w:r w:rsidRPr="00E85653">
        <w:rPr>
          <w:color w:val="000009"/>
          <w:spacing w:val="-6"/>
        </w:rPr>
        <w:t xml:space="preserve"> </w:t>
      </w:r>
      <w:r w:rsidRPr="00E85653">
        <w:rPr>
          <w:color w:val="000009"/>
        </w:rPr>
        <w:t>(na</w:t>
      </w:r>
      <w:r w:rsidRPr="00E85653">
        <w:rPr>
          <w:color w:val="000009"/>
          <w:spacing w:val="-5"/>
        </w:rPr>
        <w:t xml:space="preserve"> </w:t>
      </w:r>
      <w:r w:rsidRPr="00E85653">
        <w:rPr>
          <w:color w:val="000009"/>
        </w:rPr>
        <w:t>podstawie</w:t>
      </w:r>
      <w:r w:rsidRPr="00E85653">
        <w:rPr>
          <w:color w:val="000009"/>
          <w:spacing w:val="-5"/>
        </w:rPr>
        <w:t xml:space="preserve"> </w:t>
      </w:r>
      <w:r w:rsidRPr="00E85653">
        <w:rPr>
          <w:color w:val="000009"/>
        </w:rPr>
        <w:t>istniejących</w:t>
      </w:r>
      <w:r w:rsidRPr="00E85653">
        <w:rPr>
          <w:color w:val="000009"/>
          <w:spacing w:val="-5"/>
        </w:rPr>
        <w:t xml:space="preserve"> </w:t>
      </w:r>
      <w:r w:rsidRPr="00E85653">
        <w:rPr>
          <w:color w:val="000009"/>
        </w:rPr>
        <w:t>operatów</w:t>
      </w:r>
      <w:r w:rsidRPr="00E85653">
        <w:rPr>
          <w:color w:val="000009"/>
          <w:spacing w:val="-6"/>
        </w:rPr>
        <w:t xml:space="preserve"> </w:t>
      </w:r>
      <w:r w:rsidRPr="00E85653">
        <w:rPr>
          <w:color w:val="000009"/>
          <w:spacing w:val="-2"/>
        </w:rPr>
        <w:t>źródłowych),</w:t>
      </w:r>
    </w:p>
    <w:p w:rsidR="00E85653" w:rsidRPr="00E85653" w:rsidRDefault="00E85653" w:rsidP="00E85653">
      <w:pPr>
        <w:pStyle w:val="Akapitzlist"/>
        <w:numPr>
          <w:ilvl w:val="2"/>
          <w:numId w:val="40"/>
        </w:numPr>
        <w:tabs>
          <w:tab w:val="left" w:pos="1104"/>
          <w:tab w:val="left" w:pos="1111"/>
        </w:tabs>
        <w:autoSpaceDE w:val="0"/>
        <w:autoSpaceDN w:val="0"/>
        <w:spacing w:before="38"/>
        <w:ind w:left="1111" w:right="14" w:hanging="634"/>
      </w:pPr>
      <w:r w:rsidRPr="00E85653">
        <w:rPr>
          <w:color w:val="000009"/>
        </w:rPr>
        <w:t>zaprojektowanie i obliczenie</w:t>
      </w:r>
      <w:r w:rsidRPr="00E85653">
        <w:rPr>
          <w:color w:val="000009"/>
          <w:spacing w:val="40"/>
        </w:rPr>
        <w:t xml:space="preserve"> </w:t>
      </w:r>
      <w:r w:rsidRPr="00E85653">
        <w:rPr>
          <w:color w:val="000009"/>
        </w:rPr>
        <w:t xml:space="preserve">sieci kątowo – liniowej w oparciu o wyżej wymienione </w:t>
      </w:r>
      <w:r w:rsidRPr="00E85653">
        <w:rPr>
          <w:color w:val="000009"/>
          <w:spacing w:val="-2"/>
        </w:rPr>
        <w:t>mat</w:t>
      </w:r>
      <w:r w:rsidRPr="00E85653">
        <w:rPr>
          <w:color w:val="000009"/>
          <w:spacing w:val="-2"/>
        </w:rPr>
        <w:t>e</w:t>
      </w:r>
      <w:r w:rsidRPr="00E85653">
        <w:rPr>
          <w:color w:val="000009"/>
          <w:spacing w:val="-2"/>
        </w:rPr>
        <w:t>riały,</w:t>
      </w:r>
    </w:p>
    <w:p w:rsidR="00E85653" w:rsidRPr="00E85653" w:rsidRDefault="00E85653" w:rsidP="00E85653">
      <w:pPr>
        <w:pStyle w:val="Akapitzlist"/>
        <w:numPr>
          <w:ilvl w:val="2"/>
          <w:numId w:val="40"/>
        </w:numPr>
        <w:tabs>
          <w:tab w:val="left" w:pos="1104"/>
        </w:tabs>
        <w:autoSpaceDE w:val="0"/>
        <w:autoSpaceDN w:val="0"/>
        <w:spacing w:line="258" w:lineRule="exact"/>
        <w:ind w:left="1104" w:hanging="627"/>
      </w:pPr>
      <w:r w:rsidRPr="00E85653">
        <w:rPr>
          <w:color w:val="000009"/>
        </w:rPr>
        <w:t>odszukanie</w:t>
      </w:r>
      <w:r w:rsidRPr="00E85653">
        <w:rPr>
          <w:color w:val="000009"/>
          <w:spacing w:val="-5"/>
        </w:rPr>
        <w:t xml:space="preserve"> </w:t>
      </w:r>
      <w:r w:rsidRPr="00E85653">
        <w:rPr>
          <w:color w:val="000009"/>
        </w:rPr>
        <w:t>na</w:t>
      </w:r>
      <w:r w:rsidRPr="00E85653">
        <w:rPr>
          <w:color w:val="000009"/>
          <w:spacing w:val="-5"/>
        </w:rPr>
        <w:t xml:space="preserve"> </w:t>
      </w:r>
      <w:r w:rsidRPr="00E85653">
        <w:rPr>
          <w:color w:val="000009"/>
        </w:rPr>
        <w:t>gruncie</w:t>
      </w:r>
      <w:r w:rsidRPr="00E85653">
        <w:rPr>
          <w:color w:val="000009"/>
          <w:spacing w:val="-5"/>
        </w:rPr>
        <w:t xml:space="preserve"> </w:t>
      </w:r>
      <w:r w:rsidRPr="00E85653">
        <w:rPr>
          <w:color w:val="000009"/>
        </w:rPr>
        <w:t>istniejących</w:t>
      </w:r>
      <w:r w:rsidRPr="00E85653">
        <w:rPr>
          <w:color w:val="000009"/>
          <w:spacing w:val="-5"/>
        </w:rPr>
        <w:t xml:space="preserve"> </w:t>
      </w:r>
      <w:r w:rsidRPr="00E85653">
        <w:rPr>
          <w:color w:val="000009"/>
        </w:rPr>
        <w:t>punktów</w:t>
      </w:r>
      <w:r w:rsidRPr="00E85653">
        <w:rPr>
          <w:color w:val="000009"/>
          <w:spacing w:val="-5"/>
        </w:rPr>
        <w:t xml:space="preserve"> </w:t>
      </w:r>
      <w:r w:rsidRPr="00E85653">
        <w:rPr>
          <w:color w:val="000009"/>
          <w:spacing w:val="-2"/>
        </w:rPr>
        <w:t>osnowy,</w:t>
      </w:r>
    </w:p>
    <w:p w:rsidR="00E85653" w:rsidRPr="00E85653" w:rsidRDefault="00E85653" w:rsidP="00E85653">
      <w:pPr>
        <w:pStyle w:val="Akapitzlist"/>
        <w:numPr>
          <w:ilvl w:val="2"/>
          <w:numId w:val="40"/>
        </w:numPr>
        <w:tabs>
          <w:tab w:val="left" w:pos="1104"/>
        </w:tabs>
        <w:autoSpaceDE w:val="0"/>
        <w:autoSpaceDN w:val="0"/>
        <w:spacing w:before="39"/>
        <w:ind w:left="1104" w:hanging="627"/>
      </w:pPr>
      <w:r w:rsidRPr="00E85653">
        <w:rPr>
          <w:color w:val="000009"/>
        </w:rPr>
        <w:t>wyrównanie</w:t>
      </w:r>
      <w:r w:rsidRPr="00E85653">
        <w:rPr>
          <w:color w:val="000009"/>
          <w:spacing w:val="-8"/>
        </w:rPr>
        <w:t xml:space="preserve"> </w:t>
      </w:r>
      <w:r w:rsidRPr="00E85653">
        <w:rPr>
          <w:color w:val="000009"/>
        </w:rPr>
        <w:t>sieci</w:t>
      </w:r>
      <w:r w:rsidRPr="00E85653">
        <w:rPr>
          <w:color w:val="000009"/>
          <w:spacing w:val="-5"/>
        </w:rPr>
        <w:t xml:space="preserve"> </w:t>
      </w:r>
      <w:r w:rsidRPr="00E85653">
        <w:rPr>
          <w:color w:val="000009"/>
        </w:rPr>
        <w:t>na</w:t>
      </w:r>
      <w:r w:rsidRPr="00E85653">
        <w:rPr>
          <w:color w:val="000009"/>
          <w:spacing w:val="-6"/>
        </w:rPr>
        <w:t xml:space="preserve"> </w:t>
      </w:r>
      <w:r w:rsidRPr="00E85653">
        <w:rPr>
          <w:color w:val="000009"/>
        </w:rPr>
        <w:t>podstawie</w:t>
      </w:r>
      <w:r w:rsidRPr="00E85653">
        <w:rPr>
          <w:color w:val="000009"/>
          <w:spacing w:val="-5"/>
        </w:rPr>
        <w:t xml:space="preserve"> </w:t>
      </w:r>
      <w:r w:rsidRPr="00E85653">
        <w:rPr>
          <w:color w:val="000009"/>
        </w:rPr>
        <w:t>odszukanych</w:t>
      </w:r>
      <w:r w:rsidRPr="00E85653">
        <w:rPr>
          <w:color w:val="000009"/>
          <w:spacing w:val="-6"/>
        </w:rPr>
        <w:t xml:space="preserve"> </w:t>
      </w:r>
      <w:r w:rsidRPr="00E85653">
        <w:rPr>
          <w:color w:val="000009"/>
        </w:rPr>
        <w:t>punktów</w:t>
      </w:r>
      <w:r w:rsidRPr="00E85653">
        <w:rPr>
          <w:color w:val="000009"/>
          <w:spacing w:val="-6"/>
        </w:rPr>
        <w:t xml:space="preserve"> </w:t>
      </w:r>
      <w:r w:rsidRPr="00E85653">
        <w:rPr>
          <w:color w:val="000009"/>
          <w:spacing w:val="-2"/>
        </w:rPr>
        <w:t>dostosowania,</w:t>
      </w:r>
    </w:p>
    <w:p w:rsidR="00E85653" w:rsidRPr="00E85653" w:rsidRDefault="00E85653" w:rsidP="00E85653">
      <w:pPr>
        <w:pStyle w:val="Akapitzlist"/>
        <w:numPr>
          <w:ilvl w:val="2"/>
          <w:numId w:val="40"/>
        </w:numPr>
        <w:tabs>
          <w:tab w:val="left" w:pos="1104"/>
          <w:tab w:val="left" w:pos="1111"/>
        </w:tabs>
        <w:autoSpaceDE w:val="0"/>
        <w:autoSpaceDN w:val="0"/>
        <w:spacing w:before="40" w:line="273" w:lineRule="auto"/>
        <w:ind w:left="1111" w:right="17" w:hanging="634"/>
      </w:pPr>
      <w:r w:rsidRPr="00E85653">
        <w:rPr>
          <w:color w:val="000009"/>
        </w:rPr>
        <w:t xml:space="preserve">wykonanie / skompletowanie dokumentacji, będącego finalnie częścią składową operatu modernizacji </w:t>
      </w:r>
      <w:proofErr w:type="spellStart"/>
      <w:r w:rsidRPr="00E85653">
        <w:rPr>
          <w:color w:val="000009"/>
        </w:rPr>
        <w:t>EGiB</w:t>
      </w:r>
      <w:proofErr w:type="spellEnd"/>
      <w:r w:rsidRPr="00E85653">
        <w:rPr>
          <w:color w:val="000009"/>
        </w:rPr>
        <w:t>,</w:t>
      </w:r>
    </w:p>
    <w:p w:rsidR="00E85653" w:rsidRPr="00E85653" w:rsidRDefault="00E85653" w:rsidP="00E85653">
      <w:pPr>
        <w:pStyle w:val="Akapitzlist"/>
        <w:numPr>
          <w:ilvl w:val="2"/>
          <w:numId w:val="40"/>
        </w:numPr>
        <w:tabs>
          <w:tab w:val="left" w:pos="1104"/>
          <w:tab w:val="left" w:pos="1111"/>
        </w:tabs>
        <w:autoSpaceDE w:val="0"/>
        <w:autoSpaceDN w:val="0"/>
        <w:spacing w:before="5"/>
        <w:ind w:left="1111" w:right="16" w:hanging="634"/>
      </w:pPr>
      <w:r w:rsidRPr="00E85653">
        <w:rPr>
          <w:color w:val="000009"/>
        </w:rPr>
        <w:lastRenderedPageBreak/>
        <w:t>zasileni</w:t>
      </w:r>
      <w:r w:rsidR="00805CDC">
        <w:rPr>
          <w:color w:val="000009"/>
        </w:rPr>
        <w:t>e</w:t>
      </w:r>
      <w:r w:rsidRPr="00E85653">
        <w:rPr>
          <w:color w:val="000009"/>
          <w:spacing w:val="80"/>
          <w:w w:val="150"/>
        </w:rPr>
        <w:t xml:space="preserve"> </w:t>
      </w:r>
      <w:r w:rsidRPr="00E85653">
        <w:rPr>
          <w:color w:val="000009"/>
        </w:rPr>
        <w:t>bazy</w:t>
      </w:r>
      <w:r w:rsidRPr="00E85653">
        <w:rPr>
          <w:color w:val="000009"/>
          <w:spacing w:val="80"/>
          <w:w w:val="150"/>
        </w:rPr>
        <w:t xml:space="preserve"> </w:t>
      </w:r>
      <w:r w:rsidRPr="00E85653">
        <w:rPr>
          <w:color w:val="000009"/>
        </w:rPr>
        <w:t>danych</w:t>
      </w:r>
      <w:r w:rsidRPr="00E85653">
        <w:rPr>
          <w:color w:val="000009"/>
          <w:spacing w:val="80"/>
          <w:w w:val="150"/>
        </w:rPr>
        <w:t xml:space="preserve"> </w:t>
      </w:r>
      <w:r w:rsidRPr="00E85653">
        <w:rPr>
          <w:color w:val="000009"/>
        </w:rPr>
        <w:t>-</w:t>
      </w:r>
      <w:r w:rsidRPr="00E85653">
        <w:rPr>
          <w:color w:val="000009"/>
          <w:spacing w:val="80"/>
          <w:w w:val="150"/>
        </w:rPr>
        <w:t xml:space="preserve"> </w:t>
      </w:r>
      <w:r w:rsidRPr="00E85653">
        <w:rPr>
          <w:color w:val="000009"/>
        </w:rPr>
        <w:t>Banku</w:t>
      </w:r>
      <w:r w:rsidRPr="00E85653">
        <w:rPr>
          <w:color w:val="000009"/>
          <w:spacing w:val="80"/>
          <w:w w:val="150"/>
        </w:rPr>
        <w:t xml:space="preserve"> </w:t>
      </w:r>
      <w:r w:rsidRPr="00E85653">
        <w:rPr>
          <w:color w:val="000009"/>
        </w:rPr>
        <w:t>Osnów</w:t>
      </w:r>
      <w:r w:rsidRPr="00E85653">
        <w:rPr>
          <w:color w:val="000009"/>
          <w:spacing w:val="80"/>
          <w:w w:val="150"/>
        </w:rPr>
        <w:t xml:space="preserve"> </w:t>
      </w:r>
      <w:r w:rsidRPr="00E85653">
        <w:rPr>
          <w:color w:val="000009"/>
        </w:rPr>
        <w:t>(numeracja</w:t>
      </w:r>
      <w:r w:rsidRPr="00E85653">
        <w:rPr>
          <w:color w:val="000009"/>
          <w:spacing w:val="80"/>
          <w:w w:val="150"/>
        </w:rPr>
        <w:t xml:space="preserve"> </w:t>
      </w:r>
      <w:r w:rsidRPr="00E85653">
        <w:rPr>
          <w:color w:val="000009"/>
        </w:rPr>
        <w:t>punktów</w:t>
      </w:r>
      <w:r w:rsidRPr="00E85653">
        <w:rPr>
          <w:color w:val="000009"/>
          <w:spacing w:val="80"/>
          <w:w w:val="150"/>
        </w:rPr>
        <w:t xml:space="preserve"> </w:t>
      </w:r>
      <w:r w:rsidRPr="00E85653">
        <w:rPr>
          <w:color w:val="000009"/>
        </w:rPr>
        <w:t>do</w:t>
      </w:r>
      <w:r w:rsidRPr="00E85653">
        <w:rPr>
          <w:color w:val="000009"/>
          <w:spacing w:val="80"/>
          <w:w w:val="150"/>
        </w:rPr>
        <w:t xml:space="preserve"> </w:t>
      </w:r>
      <w:r w:rsidRPr="00E85653">
        <w:rPr>
          <w:color w:val="000009"/>
        </w:rPr>
        <w:t>uzgodnienia</w:t>
      </w:r>
      <w:r w:rsidRPr="00E85653">
        <w:rPr>
          <w:color w:val="000009"/>
          <w:spacing w:val="40"/>
        </w:rPr>
        <w:t xml:space="preserve"> </w:t>
      </w:r>
      <w:r w:rsidRPr="00E85653">
        <w:rPr>
          <w:color w:val="000009"/>
        </w:rPr>
        <w:t>z</w:t>
      </w:r>
      <w:r w:rsidRPr="00E85653">
        <w:rPr>
          <w:color w:val="000009"/>
          <w:spacing w:val="-6"/>
        </w:rPr>
        <w:t xml:space="preserve"> </w:t>
      </w:r>
      <w:r w:rsidRPr="00E85653">
        <w:rPr>
          <w:color w:val="000009"/>
        </w:rPr>
        <w:t>poszczególnymi</w:t>
      </w:r>
      <w:r w:rsidRPr="00E85653">
        <w:rPr>
          <w:color w:val="000009"/>
          <w:spacing w:val="80"/>
          <w:w w:val="150"/>
        </w:rPr>
        <w:t xml:space="preserve"> </w:t>
      </w:r>
      <w:r w:rsidRPr="00805CDC">
        <w:rPr>
          <w:color w:val="000009"/>
          <w:spacing w:val="80"/>
          <w:w w:val="150"/>
        </w:rPr>
        <w:t xml:space="preserve"> </w:t>
      </w:r>
      <w:r w:rsidRPr="00805CDC">
        <w:rPr>
          <w:color w:val="000009"/>
        </w:rPr>
        <w:t>powiatowymi</w:t>
      </w:r>
      <w:r w:rsidRPr="00805CDC">
        <w:rPr>
          <w:color w:val="000009"/>
          <w:spacing w:val="80"/>
          <w:w w:val="150"/>
        </w:rPr>
        <w:t xml:space="preserve">  </w:t>
      </w:r>
      <w:r w:rsidRPr="00805CDC">
        <w:rPr>
          <w:color w:val="000009"/>
        </w:rPr>
        <w:t>ośrodkami</w:t>
      </w:r>
      <w:r w:rsidRPr="00805CDC">
        <w:rPr>
          <w:color w:val="000009"/>
          <w:spacing w:val="80"/>
          <w:w w:val="150"/>
        </w:rPr>
        <w:t xml:space="preserve">  </w:t>
      </w:r>
      <w:r w:rsidRPr="00805CDC">
        <w:rPr>
          <w:color w:val="000009"/>
        </w:rPr>
        <w:t>dokumentacji</w:t>
      </w:r>
      <w:r w:rsidRPr="00805CDC">
        <w:rPr>
          <w:color w:val="000009"/>
          <w:spacing w:val="80"/>
          <w:w w:val="150"/>
        </w:rPr>
        <w:t xml:space="preserve">  </w:t>
      </w:r>
      <w:r w:rsidRPr="00805CDC">
        <w:rPr>
          <w:color w:val="000009"/>
        </w:rPr>
        <w:t>geodezyjnej</w:t>
      </w:r>
      <w:r w:rsidRPr="00805CDC">
        <w:rPr>
          <w:color w:val="000009"/>
          <w:spacing w:val="80"/>
        </w:rPr>
        <w:t xml:space="preserve"> </w:t>
      </w:r>
      <w:r w:rsidRPr="00805CDC">
        <w:rPr>
          <w:color w:val="000009"/>
        </w:rPr>
        <w:t>i kart</w:t>
      </w:r>
      <w:r w:rsidRPr="00805CDC">
        <w:rPr>
          <w:color w:val="000009"/>
        </w:rPr>
        <w:t>o</w:t>
      </w:r>
      <w:r w:rsidRPr="00805CDC">
        <w:rPr>
          <w:color w:val="000009"/>
        </w:rPr>
        <w:t>graficznej (dalej: „</w:t>
      </w:r>
      <w:proofErr w:type="spellStart"/>
      <w:r w:rsidRPr="00805CDC">
        <w:rPr>
          <w:color w:val="000009"/>
        </w:rPr>
        <w:t>PODGiK</w:t>
      </w:r>
      <w:proofErr w:type="spellEnd"/>
      <w:r w:rsidRPr="00805CDC">
        <w:rPr>
          <w:color w:val="000009"/>
        </w:rPr>
        <w:t>”)).</w:t>
      </w:r>
    </w:p>
    <w:p w:rsidR="00E85653" w:rsidRPr="00E85653" w:rsidRDefault="00E85653" w:rsidP="00E85653">
      <w:pPr>
        <w:pStyle w:val="Akapitzlist"/>
        <w:numPr>
          <w:ilvl w:val="2"/>
          <w:numId w:val="40"/>
        </w:numPr>
        <w:tabs>
          <w:tab w:val="left" w:pos="1104"/>
          <w:tab w:val="left" w:pos="1111"/>
        </w:tabs>
        <w:autoSpaceDE w:val="0"/>
        <w:autoSpaceDN w:val="0"/>
        <w:ind w:left="1111" w:right="18" w:hanging="634"/>
      </w:pPr>
      <w:r w:rsidRPr="00E85653">
        <w:rPr>
          <w:color w:val="000009"/>
        </w:rPr>
        <w:t xml:space="preserve">konieczność dokonania wpisu w Dzienniku </w:t>
      </w:r>
      <w:r w:rsidR="00DA2474">
        <w:rPr>
          <w:color w:val="000009"/>
        </w:rPr>
        <w:t>Prac</w:t>
      </w:r>
      <w:r w:rsidRPr="00E85653">
        <w:rPr>
          <w:color w:val="000009"/>
        </w:rPr>
        <w:t xml:space="preserve"> i uzyskania akceptacji Podmiotu dokon</w:t>
      </w:r>
      <w:r w:rsidRPr="00E85653">
        <w:rPr>
          <w:color w:val="000009"/>
        </w:rPr>
        <w:t>u</w:t>
      </w:r>
      <w:r w:rsidRPr="00E85653">
        <w:rPr>
          <w:color w:val="000009"/>
        </w:rPr>
        <w:t>jącego weryfikacji poprawności wykonania dostarczonych baz danych</w:t>
      </w:r>
      <w:r w:rsidR="00805CDC">
        <w:rPr>
          <w:color w:val="000009"/>
        </w:rPr>
        <w:t xml:space="preserve"> osnowy pomiarowej</w:t>
      </w:r>
      <w:r w:rsidRPr="00E85653">
        <w:rPr>
          <w:color w:val="000009"/>
        </w:rPr>
        <w:t xml:space="preserve"> / Geodety Powiatowego.</w:t>
      </w:r>
    </w:p>
    <w:p w:rsidR="00E85653" w:rsidRPr="00E85653" w:rsidRDefault="00477164" w:rsidP="00986B88">
      <w:pPr>
        <w:pStyle w:val="Akapitzlist"/>
        <w:numPr>
          <w:ilvl w:val="0"/>
          <w:numId w:val="42"/>
        </w:numPr>
        <w:tabs>
          <w:tab w:val="left" w:pos="542"/>
        </w:tabs>
        <w:autoSpaceDE w:val="0"/>
        <w:autoSpaceDN w:val="0"/>
        <w:spacing w:before="119"/>
        <w:rPr>
          <w:color w:val="000009"/>
        </w:rPr>
      </w:pPr>
      <w:r>
        <w:rPr>
          <w:color w:val="000009"/>
        </w:rPr>
        <w:t xml:space="preserve"> P</w:t>
      </w:r>
      <w:r w:rsidR="00E85653" w:rsidRPr="00E85653">
        <w:rPr>
          <w:color w:val="000009"/>
        </w:rPr>
        <w:t>ozyskanie,</w:t>
      </w:r>
      <w:r w:rsidR="00E85653" w:rsidRPr="00E85653">
        <w:rPr>
          <w:color w:val="000009"/>
          <w:spacing w:val="-7"/>
        </w:rPr>
        <w:t xml:space="preserve"> </w:t>
      </w:r>
      <w:r w:rsidR="00E85653" w:rsidRPr="00E85653">
        <w:rPr>
          <w:color w:val="000009"/>
        </w:rPr>
        <w:t>porządkowanie</w:t>
      </w:r>
      <w:r w:rsidR="00E85653" w:rsidRPr="00E85653">
        <w:rPr>
          <w:color w:val="000009"/>
          <w:spacing w:val="-4"/>
        </w:rPr>
        <w:t xml:space="preserve"> </w:t>
      </w:r>
      <w:r w:rsidR="00E85653" w:rsidRPr="00E85653">
        <w:rPr>
          <w:color w:val="000009"/>
        </w:rPr>
        <w:t>i</w:t>
      </w:r>
      <w:r w:rsidR="00E85653" w:rsidRPr="00E85653">
        <w:rPr>
          <w:color w:val="000009"/>
          <w:spacing w:val="-5"/>
        </w:rPr>
        <w:t xml:space="preserve"> </w:t>
      </w:r>
      <w:r w:rsidR="00E85653" w:rsidRPr="00E85653">
        <w:rPr>
          <w:color w:val="000009"/>
        </w:rPr>
        <w:t>aktualizacja</w:t>
      </w:r>
      <w:r w:rsidR="00E85653" w:rsidRPr="00E85653">
        <w:rPr>
          <w:color w:val="000009"/>
          <w:spacing w:val="-4"/>
        </w:rPr>
        <w:t xml:space="preserve"> </w:t>
      </w:r>
      <w:r w:rsidR="00E85653" w:rsidRPr="00E85653">
        <w:rPr>
          <w:color w:val="000009"/>
        </w:rPr>
        <w:t>danych</w:t>
      </w:r>
      <w:r w:rsidR="00E85653" w:rsidRPr="00E85653">
        <w:rPr>
          <w:color w:val="000009"/>
          <w:spacing w:val="-3"/>
        </w:rPr>
        <w:t xml:space="preserve"> </w:t>
      </w:r>
      <w:proofErr w:type="spellStart"/>
      <w:r w:rsidR="00E85653" w:rsidRPr="00E85653">
        <w:rPr>
          <w:color w:val="000009"/>
        </w:rPr>
        <w:t>EGiB</w:t>
      </w:r>
      <w:proofErr w:type="spellEnd"/>
      <w:r w:rsidR="00E85653" w:rsidRPr="00E85653">
        <w:rPr>
          <w:color w:val="000009"/>
          <w:spacing w:val="38"/>
        </w:rPr>
        <w:t xml:space="preserve"> </w:t>
      </w:r>
      <w:r w:rsidR="00E85653" w:rsidRPr="00E85653">
        <w:rPr>
          <w:color w:val="000009"/>
        </w:rPr>
        <w:t>w</w:t>
      </w:r>
      <w:r w:rsidR="00E85653" w:rsidRPr="00E85653">
        <w:rPr>
          <w:color w:val="000009"/>
          <w:spacing w:val="-6"/>
        </w:rPr>
        <w:t xml:space="preserve"> </w:t>
      </w:r>
      <w:r w:rsidR="00E85653" w:rsidRPr="00E85653">
        <w:rPr>
          <w:color w:val="000009"/>
        </w:rPr>
        <w:t>zakresie</w:t>
      </w:r>
      <w:r w:rsidR="00E85653" w:rsidRPr="00E85653">
        <w:rPr>
          <w:color w:val="000009"/>
          <w:spacing w:val="-5"/>
        </w:rPr>
        <w:t xml:space="preserve"> </w:t>
      </w:r>
      <w:r w:rsidR="00E85653" w:rsidRPr="00E85653">
        <w:rPr>
          <w:color w:val="000009"/>
        </w:rPr>
        <w:t>działek</w:t>
      </w:r>
      <w:r w:rsidR="00E85653" w:rsidRPr="00E85653">
        <w:rPr>
          <w:color w:val="000009"/>
          <w:spacing w:val="-8"/>
        </w:rPr>
        <w:t xml:space="preserve"> </w:t>
      </w:r>
      <w:r w:rsidR="00E85653" w:rsidRPr="00E85653">
        <w:rPr>
          <w:color w:val="000009"/>
        </w:rPr>
        <w:t>i</w:t>
      </w:r>
      <w:r w:rsidR="00E85653" w:rsidRPr="00E85653">
        <w:rPr>
          <w:color w:val="000009"/>
          <w:spacing w:val="-3"/>
        </w:rPr>
        <w:t xml:space="preserve"> </w:t>
      </w:r>
      <w:r w:rsidR="00E85653" w:rsidRPr="00E85653">
        <w:rPr>
          <w:color w:val="000009"/>
          <w:spacing w:val="-2"/>
        </w:rPr>
        <w:t>budynków:</w:t>
      </w:r>
    </w:p>
    <w:p w:rsidR="00477164" w:rsidRPr="00477164" w:rsidRDefault="00E85653" w:rsidP="00477164">
      <w:pPr>
        <w:pStyle w:val="Akapitzlist"/>
        <w:numPr>
          <w:ilvl w:val="0"/>
          <w:numId w:val="38"/>
        </w:numPr>
        <w:tabs>
          <w:tab w:val="left" w:pos="1595"/>
        </w:tabs>
        <w:autoSpaceDE w:val="0"/>
        <w:autoSpaceDN w:val="0"/>
        <w:spacing w:line="240" w:lineRule="auto"/>
        <w:ind w:right="6"/>
        <w:jc w:val="left"/>
      </w:pPr>
      <w:r w:rsidRPr="00477164">
        <w:rPr>
          <w:color w:val="000009"/>
        </w:rPr>
        <w:t>analiza</w:t>
      </w:r>
      <w:r w:rsidRPr="00477164">
        <w:rPr>
          <w:color w:val="000009"/>
          <w:spacing w:val="80"/>
          <w:w w:val="150"/>
        </w:rPr>
        <w:t xml:space="preserve"> </w:t>
      </w:r>
      <w:r w:rsidRPr="00477164">
        <w:rPr>
          <w:color w:val="000009"/>
        </w:rPr>
        <w:t>dokumentacji</w:t>
      </w:r>
      <w:r w:rsidRPr="00477164">
        <w:rPr>
          <w:color w:val="000009"/>
          <w:spacing w:val="80"/>
          <w:w w:val="150"/>
        </w:rPr>
        <w:t xml:space="preserve"> </w:t>
      </w:r>
      <w:r w:rsidRPr="00477164">
        <w:rPr>
          <w:color w:val="000009"/>
        </w:rPr>
        <w:t>geodezyjnej</w:t>
      </w:r>
      <w:r w:rsidRPr="00477164">
        <w:rPr>
          <w:color w:val="000009"/>
          <w:spacing w:val="80"/>
          <w:w w:val="150"/>
        </w:rPr>
        <w:t xml:space="preserve"> </w:t>
      </w:r>
      <w:r w:rsidRPr="00477164">
        <w:rPr>
          <w:color w:val="000009"/>
        </w:rPr>
        <w:t>i</w:t>
      </w:r>
      <w:r w:rsidRPr="00477164">
        <w:rPr>
          <w:color w:val="000009"/>
          <w:spacing w:val="80"/>
          <w:w w:val="150"/>
        </w:rPr>
        <w:t xml:space="preserve"> </w:t>
      </w:r>
      <w:r w:rsidRPr="00477164">
        <w:rPr>
          <w:color w:val="000009"/>
        </w:rPr>
        <w:t>kartograficznej</w:t>
      </w:r>
      <w:r w:rsidRPr="00477164">
        <w:rPr>
          <w:color w:val="000009"/>
          <w:spacing w:val="80"/>
          <w:w w:val="150"/>
        </w:rPr>
        <w:t xml:space="preserve"> </w:t>
      </w:r>
      <w:r w:rsidRPr="00477164">
        <w:rPr>
          <w:color w:val="000009"/>
        </w:rPr>
        <w:t>zgromadzonej</w:t>
      </w:r>
      <w:r w:rsidRPr="00477164">
        <w:rPr>
          <w:color w:val="000009"/>
          <w:spacing w:val="80"/>
          <w:w w:val="150"/>
        </w:rPr>
        <w:t xml:space="preserve"> </w:t>
      </w:r>
      <w:r w:rsidRPr="00477164">
        <w:rPr>
          <w:color w:val="000009"/>
        </w:rPr>
        <w:t>w</w:t>
      </w:r>
      <w:r w:rsidRPr="00477164">
        <w:rPr>
          <w:color w:val="000009"/>
          <w:spacing w:val="80"/>
          <w:w w:val="150"/>
        </w:rPr>
        <w:t xml:space="preserve"> </w:t>
      </w:r>
      <w:proofErr w:type="spellStart"/>
      <w:r w:rsidRPr="00477164">
        <w:rPr>
          <w:color w:val="000009"/>
        </w:rPr>
        <w:t>PODGiK</w:t>
      </w:r>
      <w:proofErr w:type="spellEnd"/>
      <w:r w:rsidRPr="00477164">
        <w:rPr>
          <w:color w:val="000009"/>
          <w:spacing w:val="40"/>
        </w:rPr>
        <w:t xml:space="preserve"> </w:t>
      </w:r>
      <w:r w:rsidRPr="00477164">
        <w:rPr>
          <w:color w:val="000009"/>
        </w:rPr>
        <w:t>w</w:t>
      </w:r>
      <w:r w:rsidRPr="00477164">
        <w:rPr>
          <w:color w:val="000009"/>
          <w:spacing w:val="-3"/>
        </w:rPr>
        <w:t xml:space="preserve"> </w:t>
      </w:r>
      <w:r w:rsidRPr="00477164">
        <w:rPr>
          <w:color w:val="000009"/>
        </w:rPr>
        <w:t>zakresie możliwości i celowości jej wykorzystania w prowadzonych pracach modernizacyjnych</w:t>
      </w:r>
      <w:r w:rsidRPr="00477164">
        <w:rPr>
          <w:color w:val="000009"/>
          <w:spacing w:val="80"/>
        </w:rPr>
        <w:t xml:space="preserve"> </w:t>
      </w:r>
      <w:r w:rsidRPr="00477164">
        <w:rPr>
          <w:color w:val="000009"/>
        </w:rPr>
        <w:t>w</w:t>
      </w:r>
      <w:r w:rsidRPr="00477164">
        <w:rPr>
          <w:color w:val="000009"/>
          <w:spacing w:val="80"/>
        </w:rPr>
        <w:t xml:space="preserve"> </w:t>
      </w:r>
      <w:r w:rsidRPr="00477164">
        <w:rPr>
          <w:color w:val="000009"/>
        </w:rPr>
        <w:t>tym</w:t>
      </w:r>
      <w:r w:rsidRPr="00477164">
        <w:rPr>
          <w:color w:val="000009"/>
          <w:spacing w:val="80"/>
        </w:rPr>
        <w:t xml:space="preserve"> </w:t>
      </w:r>
      <w:r w:rsidRPr="00477164">
        <w:rPr>
          <w:color w:val="000009"/>
        </w:rPr>
        <w:t>dokumentów</w:t>
      </w:r>
      <w:r w:rsidRPr="00477164">
        <w:rPr>
          <w:color w:val="000009"/>
          <w:spacing w:val="80"/>
        </w:rPr>
        <w:t xml:space="preserve"> </w:t>
      </w:r>
      <w:r w:rsidRPr="00477164">
        <w:rPr>
          <w:color w:val="000009"/>
        </w:rPr>
        <w:t>z</w:t>
      </w:r>
      <w:r w:rsidRPr="00477164">
        <w:rPr>
          <w:color w:val="000009"/>
          <w:spacing w:val="80"/>
        </w:rPr>
        <w:t xml:space="preserve"> </w:t>
      </w:r>
      <w:r w:rsidRPr="00477164">
        <w:rPr>
          <w:color w:val="000009"/>
        </w:rPr>
        <w:t>obrębów</w:t>
      </w:r>
      <w:r w:rsidRPr="00477164">
        <w:rPr>
          <w:color w:val="000009"/>
          <w:spacing w:val="80"/>
        </w:rPr>
        <w:t xml:space="preserve"> </w:t>
      </w:r>
      <w:r w:rsidRPr="00477164">
        <w:rPr>
          <w:color w:val="000009"/>
        </w:rPr>
        <w:t>bezpośrednio</w:t>
      </w:r>
      <w:r w:rsidRPr="00477164">
        <w:rPr>
          <w:color w:val="000009"/>
          <w:spacing w:val="80"/>
        </w:rPr>
        <w:t xml:space="preserve"> </w:t>
      </w:r>
      <w:r w:rsidRPr="00477164">
        <w:rPr>
          <w:color w:val="000009"/>
        </w:rPr>
        <w:t>s</w:t>
      </w:r>
      <w:r w:rsidRPr="00477164">
        <w:rPr>
          <w:color w:val="000009"/>
        </w:rPr>
        <w:t>ą</w:t>
      </w:r>
      <w:r w:rsidRPr="00477164">
        <w:rPr>
          <w:color w:val="000009"/>
        </w:rPr>
        <w:t>siadujących</w:t>
      </w:r>
      <w:r w:rsidRPr="00477164">
        <w:rPr>
          <w:color w:val="000009"/>
          <w:spacing w:val="40"/>
        </w:rPr>
        <w:t xml:space="preserve"> </w:t>
      </w:r>
      <w:r w:rsidRPr="00477164">
        <w:rPr>
          <w:color w:val="000009"/>
        </w:rPr>
        <w:t>z obrębami będącymi przedmiotem prac</w:t>
      </w:r>
      <w:r w:rsidR="00477164" w:rsidRPr="00477164">
        <w:rPr>
          <w:color w:val="000009"/>
        </w:rPr>
        <w:t xml:space="preserve">  </w:t>
      </w:r>
      <w:r w:rsidR="00477164" w:rsidRPr="00477164">
        <w:t>(</w:t>
      </w:r>
      <w:r w:rsidR="00477164" w:rsidRPr="00477164">
        <w:rPr>
          <w:u w:val="single"/>
        </w:rPr>
        <w:t>granice obrębów</w:t>
      </w:r>
      <w:r w:rsidR="00477164" w:rsidRPr="00477164">
        <w:t xml:space="preserve"> </w:t>
      </w:r>
      <w:r w:rsidR="00477164" w:rsidRPr="00477164">
        <w:rPr>
          <w:u w:val="single"/>
        </w:rPr>
        <w:t>oprac</w:t>
      </w:r>
      <w:r w:rsidR="00477164" w:rsidRPr="00477164">
        <w:rPr>
          <w:u w:val="single"/>
        </w:rPr>
        <w:t>o</w:t>
      </w:r>
      <w:r w:rsidR="00477164" w:rsidRPr="00477164">
        <w:rPr>
          <w:u w:val="single"/>
        </w:rPr>
        <w:t>wać łącznie</w:t>
      </w:r>
      <w:r w:rsidR="00477164" w:rsidRPr="00477164">
        <w:rPr>
          <w:spacing w:val="40"/>
          <w:u w:val="single"/>
        </w:rPr>
        <w:t xml:space="preserve"> </w:t>
      </w:r>
      <w:r w:rsidR="00477164" w:rsidRPr="00477164">
        <w:rPr>
          <w:u w:val="single"/>
        </w:rPr>
        <w:t>z etapem opracowania osnowy ewidencyjnej</w:t>
      </w:r>
      <w:r w:rsidR="00477164" w:rsidRPr="00477164">
        <w:t>),</w:t>
      </w:r>
    </w:p>
    <w:p w:rsidR="00E85653" w:rsidRPr="00E85653" w:rsidRDefault="00E85653" w:rsidP="00477164">
      <w:pPr>
        <w:pStyle w:val="Akapitzlist"/>
        <w:tabs>
          <w:tab w:val="left" w:pos="1104"/>
          <w:tab w:val="left" w:pos="1111"/>
        </w:tabs>
        <w:autoSpaceDE w:val="0"/>
        <w:autoSpaceDN w:val="0"/>
        <w:spacing w:before="160"/>
        <w:ind w:left="1111" w:right="17" w:firstLine="0"/>
      </w:pPr>
    </w:p>
    <w:p w:rsidR="00E85653" w:rsidRPr="00E85653" w:rsidRDefault="00E85653" w:rsidP="00E85653">
      <w:pPr>
        <w:pStyle w:val="Akapitzlist"/>
        <w:numPr>
          <w:ilvl w:val="2"/>
          <w:numId w:val="40"/>
        </w:numPr>
        <w:tabs>
          <w:tab w:val="left" w:pos="1104"/>
          <w:tab w:val="left" w:pos="1111"/>
        </w:tabs>
        <w:autoSpaceDE w:val="0"/>
        <w:autoSpaceDN w:val="0"/>
        <w:ind w:left="1111" w:right="17" w:hanging="634"/>
      </w:pPr>
      <w:r w:rsidRPr="00E85653">
        <w:rPr>
          <w:color w:val="000009"/>
        </w:rPr>
        <w:t>sporządzenie raportów z przeprowadzonej analizy (w Warunkach Technicznych należy określić formę raportów),</w:t>
      </w:r>
    </w:p>
    <w:p w:rsidR="00E85653" w:rsidRPr="00E85653" w:rsidRDefault="00E85653" w:rsidP="00E85653">
      <w:pPr>
        <w:pStyle w:val="Akapitzlist"/>
        <w:numPr>
          <w:ilvl w:val="2"/>
          <w:numId w:val="40"/>
        </w:numPr>
        <w:tabs>
          <w:tab w:val="left" w:pos="1104"/>
          <w:tab w:val="left" w:pos="1111"/>
        </w:tabs>
        <w:autoSpaceDE w:val="0"/>
        <w:autoSpaceDN w:val="0"/>
        <w:ind w:left="1111" w:right="17" w:hanging="634"/>
      </w:pPr>
      <w:r w:rsidRPr="00E85653">
        <w:rPr>
          <w:color w:val="000009"/>
        </w:rPr>
        <w:t xml:space="preserve">zorganizowanie i przeprowadzenie zebrania z właścicielami i władającymi </w:t>
      </w:r>
      <w:r w:rsidRPr="00E85653">
        <w:rPr>
          <w:color w:val="000009"/>
          <w:spacing w:val="-2"/>
        </w:rPr>
        <w:t>nieruchom</w:t>
      </w:r>
      <w:r w:rsidRPr="00E85653">
        <w:rPr>
          <w:color w:val="000009"/>
          <w:spacing w:val="-2"/>
        </w:rPr>
        <w:t>o</w:t>
      </w:r>
      <w:r w:rsidRPr="00E85653">
        <w:rPr>
          <w:color w:val="000009"/>
          <w:spacing w:val="-2"/>
        </w:rPr>
        <w:t>ściami,</w:t>
      </w:r>
    </w:p>
    <w:p w:rsidR="00E85653" w:rsidRPr="00E85653" w:rsidRDefault="00E85653" w:rsidP="00E85653">
      <w:pPr>
        <w:pStyle w:val="Akapitzlist"/>
        <w:numPr>
          <w:ilvl w:val="2"/>
          <w:numId w:val="40"/>
        </w:numPr>
        <w:tabs>
          <w:tab w:val="left" w:pos="1104"/>
        </w:tabs>
        <w:autoSpaceDE w:val="0"/>
        <w:autoSpaceDN w:val="0"/>
        <w:ind w:left="1104" w:hanging="627"/>
      </w:pPr>
      <w:r w:rsidRPr="00E85653">
        <w:rPr>
          <w:color w:val="000009"/>
        </w:rPr>
        <w:t>weryfikacja</w:t>
      </w:r>
      <w:r w:rsidRPr="00E85653">
        <w:rPr>
          <w:color w:val="000009"/>
          <w:spacing w:val="-4"/>
        </w:rPr>
        <w:t xml:space="preserve"> </w:t>
      </w:r>
      <w:r w:rsidRPr="00E85653">
        <w:rPr>
          <w:color w:val="000009"/>
        </w:rPr>
        <w:t>treści</w:t>
      </w:r>
      <w:r w:rsidRPr="00E85653">
        <w:rPr>
          <w:color w:val="000009"/>
          <w:spacing w:val="-6"/>
        </w:rPr>
        <w:t xml:space="preserve"> </w:t>
      </w:r>
      <w:r w:rsidRPr="00E85653">
        <w:rPr>
          <w:color w:val="000009"/>
        </w:rPr>
        <w:t>mapy</w:t>
      </w:r>
      <w:r w:rsidRPr="00E85653">
        <w:rPr>
          <w:color w:val="000009"/>
          <w:spacing w:val="-6"/>
        </w:rPr>
        <w:t xml:space="preserve"> </w:t>
      </w:r>
      <w:r w:rsidRPr="00E85653">
        <w:rPr>
          <w:color w:val="000009"/>
        </w:rPr>
        <w:t>ewidencji</w:t>
      </w:r>
      <w:r w:rsidRPr="00E85653">
        <w:rPr>
          <w:color w:val="000009"/>
          <w:spacing w:val="-3"/>
        </w:rPr>
        <w:t xml:space="preserve"> </w:t>
      </w:r>
      <w:r w:rsidRPr="00E85653">
        <w:rPr>
          <w:color w:val="000009"/>
        </w:rPr>
        <w:t>gruntów</w:t>
      </w:r>
      <w:r w:rsidRPr="00E85653">
        <w:rPr>
          <w:color w:val="000009"/>
          <w:spacing w:val="-5"/>
        </w:rPr>
        <w:t xml:space="preserve"> </w:t>
      </w:r>
      <w:r w:rsidRPr="00E85653">
        <w:rPr>
          <w:color w:val="000009"/>
        </w:rPr>
        <w:t>i</w:t>
      </w:r>
      <w:r w:rsidRPr="00E85653">
        <w:rPr>
          <w:color w:val="000009"/>
          <w:spacing w:val="-2"/>
        </w:rPr>
        <w:t xml:space="preserve"> budynków,</w:t>
      </w:r>
    </w:p>
    <w:p w:rsidR="00E85653" w:rsidRPr="00E85653" w:rsidRDefault="00E85653" w:rsidP="00E85653">
      <w:pPr>
        <w:pStyle w:val="Akapitzlist"/>
        <w:numPr>
          <w:ilvl w:val="2"/>
          <w:numId w:val="40"/>
        </w:numPr>
        <w:tabs>
          <w:tab w:val="left" w:pos="1104"/>
        </w:tabs>
        <w:autoSpaceDE w:val="0"/>
        <w:autoSpaceDN w:val="0"/>
        <w:spacing w:before="38"/>
        <w:ind w:left="1104" w:hanging="627"/>
      </w:pPr>
      <w:r w:rsidRPr="00E85653">
        <w:rPr>
          <w:color w:val="000009"/>
        </w:rPr>
        <w:t>weryfikacja,</w:t>
      </w:r>
      <w:r w:rsidRPr="00E85653">
        <w:rPr>
          <w:color w:val="000009"/>
          <w:spacing w:val="-8"/>
        </w:rPr>
        <w:t xml:space="preserve"> </w:t>
      </w:r>
      <w:r w:rsidRPr="00E85653">
        <w:rPr>
          <w:color w:val="000009"/>
        </w:rPr>
        <w:t>pozyskanie</w:t>
      </w:r>
      <w:r w:rsidRPr="00E85653">
        <w:rPr>
          <w:color w:val="000009"/>
          <w:spacing w:val="-8"/>
        </w:rPr>
        <w:t xml:space="preserve"> </w:t>
      </w:r>
      <w:r w:rsidRPr="00E85653">
        <w:rPr>
          <w:color w:val="000009"/>
        </w:rPr>
        <w:t>danych</w:t>
      </w:r>
      <w:r w:rsidRPr="00E85653">
        <w:rPr>
          <w:color w:val="000009"/>
          <w:spacing w:val="-7"/>
        </w:rPr>
        <w:t xml:space="preserve"> </w:t>
      </w:r>
      <w:r w:rsidRPr="00E85653">
        <w:rPr>
          <w:color w:val="000009"/>
        </w:rPr>
        <w:t>źródłowych,</w:t>
      </w:r>
      <w:r w:rsidRPr="00E85653">
        <w:rPr>
          <w:color w:val="000009"/>
          <w:spacing w:val="-8"/>
        </w:rPr>
        <w:t xml:space="preserve"> </w:t>
      </w:r>
      <w:r w:rsidRPr="00E85653">
        <w:rPr>
          <w:color w:val="000009"/>
        </w:rPr>
        <w:t>aktualizacja</w:t>
      </w:r>
      <w:r w:rsidRPr="00E85653">
        <w:rPr>
          <w:color w:val="000009"/>
          <w:spacing w:val="-7"/>
        </w:rPr>
        <w:t xml:space="preserve"> </w:t>
      </w:r>
      <w:r w:rsidRPr="00E85653">
        <w:rPr>
          <w:color w:val="000009"/>
        </w:rPr>
        <w:t>danych</w:t>
      </w:r>
      <w:r w:rsidRPr="00E85653">
        <w:rPr>
          <w:color w:val="000009"/>
          <w:spacing w:val="-10"/>
        </w:rPr>
        <w:t xml:space="preserve"> </w:t>
      </w:r>
      <w:r w:rsidRPr="00E85653">
        <w:rPr>
          <w:color w:val="000009"/>
          <w:spacing w:val="-2"/>
        </w:rPr>
        <w:t>opisowych,</w:t>
      </w:r>
    </w:p>
    <w:p w:rsidR="00E85653" w:rsidRPr="00E85653" w:rsidRDefault="00E85653" w:rsidP="00E85653">
      <w:pPr>
        <w:pStyle w:val="Akapitzlist"/>
        <w:numPr>
          <w:ilvl w:val="2"/>
          <w:numId w:val="40"/>
        </w:numPr>
        <w:tabs>
          <w:tab w:val="left" w:pos="1104"/>
          <w:tab w:val="left" w:pos="1111"/>
        </w:tabs>
        <w:autoSpaceDE w:val="0"/>
        <w:autoSpaceDN w:val="0"/>
        <w:spacing w:before="40"/>
        <w:ind w:left="1111" w:right="13" w:hanging="634"/>
      </w:pPr>
      <w:r w:rsidRPr="00E85653">
        <w:rPr>
          <w:color w:val="000009"/>
        </w:rPr>
        <w:t xml:space="preserve">określenie formy uzgodnień treści bazy danych </w:t>
      </w:r>
      <w:proofErr w:type="spellStart"/>
      <w:r w:rsidRPr="00E85653">
        <w:rPr>
          <w:color w:val="000009"/>
        </w:rPr>
        <w:t>EGiB</w:t>
      </w:r>
      <w:proofErr w:type="spellEnd"/>
      <w:r w:rsidRPr="00E85653">
        <w:rPr>
          <w:color w:val="000009"/>
        </w:rPr>
        <w:t xml:space="preserve"> z organem Wód Polskich, Urzędami Gmin (integracja z Ewidencją Miejscowości Ulic i Adresów), Wydziałami Skarbu</w:t>
      </w:r>
      <w:r w:rsidRPr="00E85653">
        <w:rPr>
          <w:color w:val="000009"/>
          <w:spacing w:val="-4"/>
        </w:rPr>
        <w:t xml:space="preserve"> </w:t>
      </w:r>
      <w:r w:rsidRPr="00E85653">
        <w:rPr>
          <w:color w:val="000009"/>
        </w:rPr>
        <w:t>Państwa</w:t>
      </w:r>
      <w:r w:rsidRPr="00E85653">
        <w:rPr>
          <w:color w:val="000009"/>
          <w:spacing w:val="-6"/>
        </w:rPr>
        <w:t xml:space="preserve"> </w:t>
      </w:r>
      <w:r w:rsidRPr="00E85653">
        <w:rPr>
          <w:color w:val="000009"/>
        </w:rPr>
        <w:t>i</w:t>
      </w:r>
      <w:r w:rsidRPr="00E85653">
        <w:rPr>
          <w:color w:val="000009"/>
          <w:spacing w:val="-3"/>
        </w:rPr>
        <w:t xml:space="preserve"> </w:t>
      </w:r>
      <w:r w:rsidRPr="00E85653">
        <w:rPr>
          <w:color w:val="000009"/>
        </w:rPr>
        <w:t>Gospodarki</w:t>
      </w:r>
      <w:r w:rsidRPr="00E85653">
        <w:rPr>
          <w:color w:val="000009"/>
          <w:spacing w:val="-4"/>
        </w:rPr>
        <w:t xml:space="preserve"> </w:t>
      </w:r>
      <w:r w:rsidRPr="00E85653">
        <w:rPr>
          <w:color w:val="000009"/>
        </w:rPr>
        <w:t>Nieruchomościami</w:t>
      </w:r>
      <w:r w:rsidRPr="00E85653">
        <w:rPr>
          <w:color w:val="000009"/>
          <w:spacing w:val="-3"/>
        </w:rPr>
        <w:t xml:space="preserve"> </w:t>
      </w:r>
      <w:r w:rsidRPr="00E85653">
        <w:rPr>
          <w:color w:val="000009"/>
        </w:rPr>
        <w:t>oraz</w:t>
      </w:r>
      <w:r w:rsidRPr="00E85653">
        <w:rPr>
          <w:color w:val="000009"/>
          <w:spacing w:val="-4"/>
        </w:rPr>
        <w:t xml:space="preserve"> </w:t>
      </w:r>
      <w:r w:rsidRPr="00E85653">
        <w:rPr>
          <w:color w:val="000009"/>
        </w:rPr>
        <w:t>Ochrony</w:t>
      </w:r>
      <w:r w:rsidRPr="00E85653">
        <w:rPr>
          <w:color w:val="000009"/>
          <w:spacing w:val="-5"/>
        </w:rPr>
        <w:t xml:space="preserve"> </w:t>
      </w:r>
      <w:r w:rsidRPr="00E85653">
        <w:rPr>
          <w:color w:val="000009"/>
        </w:rPr>
        <w:t>Środowiska,</w:t>
      </w:r>
      <w:r w:rsidRPr="00E85653">
        <w:rPr>
          <w:color w:val="000009"/>
          <w:spacing w:val="-4"/>
        </w:rPr>
        <w:t xml:space="preserve"> </w:t>
      </w:r>
      <w:r w:rsidRPr="00E85653">
        <w:rPr>
          <w:color w:val="000009"/>
        </w:rPr>
        <w:t>Rolnictwa i Leśnictwa St</w:t>
      </w:r>
      <w:r w:rsidRPr="00E85653">
        <w:rPr>
          <w:color w:val="000009"/>
        </w:rPr>
        <w:t>a</w:t>
      </w:r>
      <w:r w:rsidRPr="00E85653">
        <w:rPr>
          <w:color w:val="000009"/>
        </w:rPr>
        <w:t>rostw Powiatowych, Regionalnymi Dyrekcjami Lasów Państwowych, zarządcami dróg p</w:t>
      </w:r>
      <w:r w:rsidRPr="00E85653">
        <w:rPr>
          <w:color w:val="000009"/>
        </w:rPr>
        <w:t>u</w:t>
      </w:r>
      <w:r w:rsidRPr="00E85653">
        <w:rPr>
          <w:color w:val="000009"/>
        </w:rPr>
        <w:t>blicznych, organami administracji architektoniczno – budowlanej,</w:t>
      </w:r>
    </w:p>
    <w:p w:rsidR="00E85653" w:rsidRPr="00E85653" w:rsidRDefault="00E85653" w:rsidP="00E85653">
      <w:pPr>
        <w:pStyle w:val="Akapitzlist"/>
        <w:numPr>
          <w:ilvl w:val="2"/>
          <w:numId w:val="40"/>
        </w:numPr>
        <w:tabs>
          <w:tab w:val="left" w:pos="1104"/>
          <w:tab w:val="left" w:pos="1111"/>
        </w:tabs>
        <w:autoSpaceDE w:val="0"/>
        <w:autoSpaceDN w:val="0"/>
        <w:spacing w:before="5" w:line="273" w:lineRule="auto"/>
        <w:ind w:left="1111" w:right="18" w:hanging="634"/>
      </w:pPr>
      <w:r w:rsidRPr="00E85653">
        <w:rPr>
          <w:color w:val="000009"/>
        </w:rPr>
        <w:t>uaktualnienie zapisów dotyczących podmiotów (imię, nazwisko, imiona rodziców, adresy, numery PESEL, siedziba, REGON itd.),</w:t>
      </w:r>
    </w:p>
    <w:p w:rsidR="00E85653" w:rsidRPr="00E85653" w:rsidRDefault="00E85653" w:rsidP="00E85653">
      <w:pPr>
        <w:pStyle w:val="Akapitzlist"/>
        <w:numPr>
          <w:ilvl w:val="2"/>
          <w:numId w:val="40"/>
        </w:numPr>
        <w:tabs>
          <w:tab w:val="left" w:pos="1104"/>
          <w:tab w:val="left" w:pos="1111"/>
        </w:tabs>
        <w:autoSpaceDE w:val="0"/>
        <w:autoSpaceDN w:val="0"/>
        <w:spacing w:before="4"/>
        <w:ind w:left="1111" w:right="18" w:hanging="634"/>
      </w:pPr>
      <w:r w:rsidRPr="00E85653">
        <w:rPr>
          <w:color w:val="000009"/>
        </w:rPr>
        <w:t>ujednolicenie nazewnictwa i zapisów dotyczących władania gruntami gminy, Skarbu Pa</w:t>
      </w:r>
      <w:r w:rsidRPr="00E85653">
        <w:rPr>
          <w:color w:val="000009"/>
        </w:rPr>
        <w:t>ń</w:t>
      </w:r>
      <w:r w:rsidRPr="00E85653">
        <w:rPr>
          <w:color w:val="000009"/>
        </w:rPr>
        <w:t>stwa, Powiatu, Lasów Państwowych, PKP, dróg publicznych,</w:t>
      </w:r>
    </w:p>
    <w:p w:rsidR="00E85653" w:rsidRPr="00E85653" w:rsidRDefault="00E85653" w:rsidP="00E85653">
      <w:pPr>
        <w:pStyle w:val="Akapitzlist"/>
        <w:numPr>
          <w:ilvl w:val="2"/>
          <w:numId w:val="40"/>
        </w:numPr>
        <w:tabs>
          <w:tab w:val="left" w:pos="1105"/>
        </w:tabs>
        <w:autoSpaceDE w:val="0"/>
        <w:autoSpaceDN w:val="0"/>
        <w:ind w:left="1105" w:hanging="628"/>
      </w:pPr>
      <w:r w:rsidRPr="00E85653">
        <w:rPr>
          <w:color w:val="000009"/>
        </w:rPr>
        <w:t>skorygowanie</w:t>
      </w:r>
      <w:r w:rsidRPr="00E85653">
        <w:rPr>
          <w:color w:val="000009"/>
          <w:spacing w:val="-9"/>
        </w:rPr>
        <w:t xml:space="preserve"> </w:t>
      </w:r>
      <w:r w:rsidRPr="00E85653">
        <w:rPr>
          <w:color w:val="000009"/>
        </w:rPr>
        <w:t>numerów</w:t>
      </w:r>
      <w:r w:rsidRPr="00E85653">
        <w:rPr>
          <w:color w:val="000009"/>
          <w:spacing w:val="-7"/>
        </w:rPr>
        <w:t xml:space="preserve"> </w:t>
      </w:r>
      <w:r w:rsidRPr="00E85653">
        <w:rPr>
          <w:color w:val="000009"/>
        </w:rPr>
        <w:t>ksiąg</w:t>
      </w:r>
      <w:r w:rsidRPr="00E85653">
        <w:rPr>
          <w:color w:val="000009"/>
          <w:spacing w:val="-8"/>
        </w:rPr>
        <w:t xml:space="preserve"> </w:t>
      </w:r>
      <w:r w:rsidRPr="00E85653">
        <w:rPr>
          <w:color w:val="000009"/>
        </w:rPr>
        <w:t>wieczystych</w:t>
      </w:r>
      <w:r w:rsidRPr="00E85653">
        <w:rPr>
          <w:color w:val="000009"/>
          <w:spacing w:val="-6"/>
        </w:rPr>
        <w:t xml:space="preserve"> </w:t>
      </w:r>
      <w:r w:rsidRPr="00E85653">
        <w:rPr>
          <w:color w:val="000009"/>
        </w:rPr>
        <w:t>NKW,</w:t>
      </w:r>
      <w:r w:rsidRPr="00E85653">
        <w:rPr>
          <w:color w:val="000009"/>
          <w:spacing w:val="-7"/>
        </w:rPr>
        <w:t xml:space="preserve"> </w:t>
      </w:r>
      <w:r w:rsidRPr="00E85653">
        <w:rPr>
          <w:color w:val="000009"/>
        </w:rPr>
        <w:t>grup</w:t>
      </w:r>
      <w:r w:rsidRPr="00E85653">
        <w:rPr>
          <w:color w:val="000009"/>
          <w:spacing w:val="-6"/>
        </w:rPr>
        <w:t xml:space="preserve"> </w:t>
      </w:r>
      <w:r w:rsidRPr="00E85653">
        <w:rPr>
          <w:color w:val="000009"/>
        </w:rPr>
        <w:t>rejestrowych,</w:t>
      </w:r>
      <w:r w:rsidRPr="00E85653">
        <w:rPr>
          <w:color w:val="000009"/>
          <w:spacing w:val="-6"/>
        </w:rPr>
        <w:t xml:space="preserve"> </w:t>
      </w:r>
    </w:p>
    <w:p w:rsidR="00E85653" w:rsidRPr="00E85653" w:rsidRDefault="00E85653" w:rsidP="00E85653">
      <w:pPr>
        <w:pStyle w:val="Akapitzlist"/>
        <w:numPr>
          <w:ilvl w:val="2"/>
          <w:numId w:val="40"/>
        </w:numPr>
        <w:tabs>
          <w:tab w:val="left" w:pos="1105"/>
          <w:tab w:val="left" w:pos="1111"/>
        </w:tabs>
        <w:autoSpaceDE w:val="0"/>
        <w:autoSpaceDN w:val="0"/>
        <w:spacing w:before="73"/>
        <w:ind w:left="1111" w:right="16" w:hanging="634"/>
      </w:pPr>
      <w:r w:rsidRPr="00E85653">
        <w:rPr>
          <w:color w:val="000009"/>
        </w:rPr>
        <w:t>ustalenie</w:t>
      </w:r>
      <w:r w:rsidR="0029657C">
        <w:rPr>
          <w:color w:val="000009"/>
        </w:rPr>
        <w:t>/badanie</w:t>
      </w:r>
      <w:r w:rsidRPr="00E85653">
        <w:rPr>
          <w:color w:val="000009"/>
        </w:rPr>
        <w:t xml:space="preserve"> stanów prawnych nieruchomości na podstawie danych z operatu ewide</w:t>
      </w:r>
      <w:r w:rsidRPr="00E85653">
        <w:rPr>
          <w:color w:val="000009"/>
        </w:rPr>
        <w:t>n</w:t>
      </w:r>
      <w:r w:rsidRPr="00E85653">
        <w:rPr>
          <w:color w:val="000009"/>
        </w:rPr>
        <w:t>cji gruntów, ksiąg wieczystych, dokumentów dostarczonych przez zainteresowanych w trakcie prac modernizacyjnych,</w:t>
      </w:r>
    </w:p>
    <w:p w:rsidR="00E85653" w:rsidRPr="00E85653" w:rsidRDefault="00E85653" w:rsidP="00E85653">
      <w:pPr>
        <w:pStyle w:val="Akapitzlist"/>
        <w:numPr>
          <w:ilvl w:val="2"/>
          <w:numId w:val="40"/>
        </w:numPr>
        <w:tabs>
          <w:tab w:val="left" w:pos="1105"/>
          <w:tab w:val="left" w:pos="1111"/>
        </w:tabs>
        <w:autoSpaceDE w:val="0"/>
        <w:autoSpaceDN w:val="0"/>
        <w:spacing w:before="1"/>
        <w:ind w:left="1111" w:right="13" w:hanging="634"/>
      </w:pPr>
      <w:r w:rsidRPr="00E85653">
        <w:rPr>
          <w:color w:val="000009"/>
        </w:rPr>
        <w:t>pozyskanie numerycznego opisu konturów budynków, który ma być określony wyłącznie na podstawie bezpośrednich pomiarów.</w:t>
      </w:r>
      <w:r w:rsidRPr="00E85653">
        <w:rPr>
          <w:color w:val="000009"/>
          <w:spacing w:val="40"/>
        </w:rPr>
        <w:t xml:space="preserve"> </w:t>
      </w:r>
      <w:r w:rsidRPr="00E85653">
        <w:rPr>
          <w:color w:val="000009"/>
        </w:rPr>
        <w:t>Dopuszcza się wykorzystanie pomiarów archiwa</w:t>
      </w:r>
      <w:r w:rsidRPr="00E85653">
        <w:rPr>
          <w:color w:val="000009"/>
        </w:rPr>
        <w:t>l</w:t>
      </w:r>
      <w:r w:rsidRPr="00E85653">
        <w:rPr>
          <w:color w:val="000009"/>
        </w:rPr>
        <w:t xml:space="preserve">nych dostępnych w </w:t>
      </w:r>
      <w:proofErr w:type="spellStart"/>
      <w:r w:rsidRPr="00E85653">
        <w:rPr>
          <w:color w:val="000009"/>
        </w:rPr>
        <w:t>PODGiK</w:t>
      </w:r>
      <w:proofErr w:type="spellEnd"/>
      <w:r w:rsidRPr="00E85653">
        <w:rPr>
          <w:color w:val="000009"/>
        </w:rPr>
        <w:t>, o ile pomiar był wykonany na poziomą osnowę szczegółową i spełnia</w:t>
      </w:r>
      <w:r w:rsidRPr="00E85653">
        <w:rPr>
          <w:color w:val="000009"/>
          <w:spacing w:val="40"/>
        </w:rPr>
        <w:t xml:space="preserve"> </w:t>
      </w:r>
      <w:r w:rsidRPr="00E85653">
        <w:rPr>
          <w:color w:val="000009"/>
        </w:rPr>
        <w:t>obowiązujące standardy. W przypadku kolizji obrysu budynku z linią graniczną należy objąć nowym pomiarem całe budynki. Pomiarem muszą zostać objęte również b</w:t>
      </w:r>
      <w:r w:rsidRPr="00E85653">
        <w:rPr>
          <w:color w:val="000009"/>
        </w:rPr>
        <w:t>u</w:t>
      </w:r>
      <w:r w:rsidRPr="00E85653">
        <w:rPr>
          <w:color w:val="000009"/>
        </w:rPr>
        <w:t>dynki nie wykazane w ramach dotychczasowej mapy zasadniczej,</w:t>
      </w:r>
      <w:r w:rsidRPr="00E85653">
        <w:rPr>
          <w:color w:val="000009"/>
          <w:spacing w:val="40"/>
        </w:rPr>
        <w:t xml:space="preserve"> </w:t>
      </w:r>
      <w:r w:rsidRPr="00E85653">
        <w:rPr>
          <w:color w:val="000009"/>
        </w:rPr>
        <w:t>oraz których usytuow</w:t>
      </w:r>
      <w:r w:rsidRPr="00E85653">
        <w:rPr>
          <w:color w:val="000009"/>
        </w:rPr>
        <w:t>a</w:t>
      </w:r>
      <w:r w:rsidRPr="00E85653">
        <w:rPr>
          <w:color w:val="000009"/>
        </w:rPr>
        <w:t>nie lub obrys niezgodne są</w:t>
      </w:r>
      <w:r w:rsidRPr="00E85653">
        <w:rPr>
          <w:color w:val="000009"/>
          <w:spacing w:val="40"/>
        </w:rPr>
        <w:t xml:space="preserve"> </w:t>
      </w:r>
      <w:r w:rsidRPr="00E85653">
        <w:rPr>
          <w:color w:val="000009"/>
        </w:rPr>
        <w:t>z sytuacją terenową.</w:t>
      </w:r>
    </w:p>
    <w:p w:rsidR="00E85653" w:rsidRPr="00E85653" w:rsidRDefault="00E85653" w:rsidP="00E85653">
      <w:pPr>
        <w:pStyle w:val="Akapitzlist"/>
        <w:numPr>
          <w:ilvl w:val="2"/>
          <w:numId w:val="40"/>
        </w:numPr>
        <w:tabs>
          <w:tab w:val="left" w:pos="1105"/>
          <w:tab w:val="left" w:pos="1111"/>
        </w:tabs>
        <w:autoSpaceDE w:val="0"/>
        <w:autoSpaceDN w:val="0"/>
        <w:ind w:left="1111" w:right="14" w:hanging="634"/>
      </w:pPr>
      <w:r w:rsidRPr="00E85653">
        <w:rPr>
          <w:color w:val="000009"/>
        </w:rPr>
        <w:t>poinformowanie właścicieli/władających gruntami o posadowieniu budynku na dwóch i więcej działkach,</w:t>
      </w:r>
    </w:p>
    <w:p w:rsidR="00E85653" w:rsidRPr="00E85653" w:rsidRDefault="00E85653" w:rsidP="00E85653">
      <w:pPr>
        <w:pStyle w:val="Akapitzlist"/>
        <w:numPr>
          <w:ilvl w:val="2"/>
          <w:numId w:val="40"/>
        </w:numPr>
        <w:tabs>
          <w:tab w:val="left" w:pos="1105"/>
        </w:tabs>
        <w:autoSpaceDE w:val="0"/>
        <w:autoSpaceDN w:val="0"/>
        <w:ind w:left="1105" w:hanging="628"/>
      </w:pPr>
      <w:r w:rsidRPr="00E85653">
        <w:rPr>
          <w:color w:val="000009"/>
        </w:rPr>
        <w:t>sporządzenie</w:t>
      </w:r>
      <w:r w:rsidRPr="00E85653">
        <w:rPr>
          <w:color w:val="000009"/>
          <w:spacing w:val="-13"/>
        </w:rPr>
        <w:t xml:space="preserve"> </w:t>
      </w:r>
      <w:r w:rsidRPr="00E85653">
        <w:rPr>
          <w:color w:val="000009"/>
        </w:rPr>
        <w:t>dokumentacji</w:t>
      </w:r>
      <w:r w:rsidRPr="00E85653">
        <w:rPr>
          <w:color w:val="000009"/>
          <w:spacing w:val="-10"/>
        </w:rPr>
        <w:t xml:space="preserve"> </w:t>
      </w:r>
      <w:r w:rsidRPr="00E85653">
        <w:rPr>
          <w:color w:val="000009"/>
        </w:rPr>
        <w:t>fotograficznej</w:t>
      </w:r>
      <w:r w:rsidRPr="00E85653">
        <w:rPr>
          <w:color w:val="000009"/>
          <w:spacing w:val="-12"/>
        </w:rPr>
        <w:t xml:space="preserve"> </w:t>
      </w:r>
      <w:r w:rsidRPr="00E85653">
        <w:rPr>
          <w:color w:val="000009"/>
        </w:rPr>
        <w:t>budynków</w:t>
      </w:r>
      <w:r w:rsidRPr="00E85653">
        <w:rPr>
          <w:color w:val="000009"/>
          <w:spacing w:val="-13"/>
        </w:rPr>
        <w:t xml:space="preserve"> </w:t>
      </w:r>
      <w:r w:rsidRPr="00E85653">
        <w:rPr>
          <w:color w:val="000009"/>
        </w:rPr>
        <w:t>opatrzonej</w:t>
      </w:r>
      <w:r w:rsidRPr="00E85653">
        <w:rPr>
          <w:color w:val="000009"/>
          <w:spacing w:val="-11"/>
        </w:rPr>
        <w:t xml:space="preserve"> </w:t>
      </w:r>
      <w:r w:rsidRPr="00E85653">
        <w:rPr>
          <w:color w:val="000009"/>
          <w:spacing w:val="-2"/>
        </w:rPr>
        <w:t>datą,</w:t>
      </w:r>
    </w:p>
    <w:p w:rsidR="00E85653" w:rsidRPr="00E85653" w:rsidRDefault="00E85653" w:rsidP="00E85653">
      <w:pPr>
        <w:pStyle w:val="Akapitzlist"/>
        <w:numPr>
          <w:ilvl w:val="2"/>
          <w:numId w:val="40"/>
        </w:numPr>
        <w:tabs>
          <w:tab w:val="left" w:pos="1105"/>
          <w:tab w:val="left" w:pos="1111"/>
        </w:tabs>
        <w:autoSpaceDE w:val="0"/>
        <w:autoSpaceDN w:val="0"/>
        <w:spacing w:before="2"/>
        <w:ind w:left="1111" w:right="12" w:hanging="634"/>
      </w:pPr>
      <w:r w:rsidRPr="00E85653">
        <w:rPr>
          <w:color w:val="000009"/>
        </w:rPr>
        <w:t>obliczenie współrzędnych punktów załamania linii granicznych działek na podstawie d</w:t>
      </w:r>
      <w:r w:rsidRPr="00E85653">
        <w:rPr>
          <w:color w:val="000009"/>
        </w:rPr>
        <w:t>a</w:t>
      </w:r>
      <w:r w:rsidRPr="00E85653">
        <w:rPr>
          <w:color w:val="000009"/>
        </w:rPr>
        <w:t xml:space="preserve">nych zawartych w istniejącej dokumentacji, o której mowa w § </w:t>
      </w:r>
      <w:r w:rsidR="00477164">
        <w:rPr>
          <w:color w:val="000009"/>
        </w:rPr>
        <w:t xml:space="preserve">30 </w:t>
      </w:r>
      <w:r w:rsidRPr="00E85653">
        <w:rPr>
          <w:color w:val="000009"/>
        </w:rPr>
        <w:t xml:space="preserve">rozporządzenia </w:t>
      </w:r>
      <w:proofErr w:type="spellStart"/>
      <w:r w:rsidRPr="00E85653">
        <w:rPr>
          <w:color w:val="000009"/>
        </w:rPr>
        <w:t>EGiB</w:t>
      </w:r>
      <w:proofErr w:type="spellEnd"/>
      <w:r w:rsidRPr="00E85653">
        <w:rPr>
          <w:color w:val="000009"/>
        </w:rPr>
        <w:t xml:space="preserve">, </w:t>
      </w:r>
    </w:p>
    <w:p w:rsidR="00477164" w:rsidRPr="00C12936" w:rsidRDefault="00E85653" w:rsidP="005A3461">
      <w:pPr>
        <w:pStyle w:val="Akapitzlist"/>
        <w:numPr>
          <w:ilvl w:val="2"/>
          <w:numId w:val="40"/>
        </w:numPr>
        <w:tabs>
          <w:tab w:val="left" w:pos="1105"/>
          <w:tab w:val="left" w:pos="1111"/>
        </w:tabs>
        <w:autoSpaceDE w:val="0"/>
        <w:autoSpaceDN w:val="0"/>
        <w:ind w:left="1111" w:right="14" w:hanging="634"/>
        <w:jc w:val="left"/>
      </w:pPr>
      <w:r w:rsidRPr="00C12936">
        <w:rPr>
          <w:color w:val="000009"/>
        </w:rPr>
        <w:t>obligatoryjne wykonanie geodezyjnych pomiarów terenowych poprzedzonych ustaleniem przebiegu granic, mających na celu pozyskanie danych dotyczących przebiegu granic dzi</w:t>
      </w:r>
      <w:r w:rsidRPr="00C12936">
        <w:rPr>
          <w:color w:val="000009"/>
        </w:rPr>
        <w:t>a</w:t>
      </w:r>
      <w:r w:rsidRPr="00C12936">
        <w:rPr>
          <w:color w:val="000009"/>
        </w:rPr>
        <w:t xml:space="preserve">łek ewidencyjnych w przypadkach jeżeli brak jest dokumentacji wymienionej w § </w:t>
      </w:r>
      <w:r w:rsidR="00477164" w:rsidRPr="00C12936">
        <w:rPr>
          <w:color w:val="000009"/>
        </w:rPr>
        <w:t>30</w:t>
      </w:r>
      <w:r w:rsidRPr="00C12936">
        <w:rPr>
          <w:color w:val="000009"/>
        </w:rPr>
        <w:t xml:space="preserve"> ro</w:t>
      </w:r>
      <w:r w:rsidRPr="00C12936">
        <w:rPr>
          <w:color w:val="000009"/>
        </w:rPr>
        <w:t>z</w:t>
      </w:r>
      <w:r w:rsidRPr="00C12936">
        <w:rPr>
          <w:color w:val="000009"/>
        </w:rPr>
        <w:t xml:space="preserve">porządzenia </w:t>
      </w:r>
      <w:proofErr w:type="spellStart"/>
      <w:r w:rsidRPr="00C12936">
        <w:rPr>
          <w:color w:val="000009"/>
        </w:rPr>
        <w:t>EGiB</w:t>
      </w:r>
      <w:proofErr w:type="spellEnd"/>
      <w:r w:rsidRPr="00C12936">
        <w:rPr>
          <w:color w:val="000009"/>
        </w:rPr>
        <w:t xml:space="preserve"> - lub jeżeli zawarte w niej dane nie </w:t>
      </w:r>
      <w:r w:rsidR="005A3461">
        <w:rPr>
          <w:color w:val="000009"/>
        </w:rPr>
        <w:t>spełniają wymogów dokładności</w:t>
      </w:r>
      <w:r w:rsidR="005A3461">
        <w:rPr>
          <w:color w:val="000009"/>
        </w:rPr>
        <w:t>o</w:t>
      </w:r>
      <w:r w:rsidR="005A3461">
        <w:rPr>
          <w:color w:val="000009"/>
        </w:rPr>
        <w:t xml:space="preserve">wych </w:t>
      </w:r>
      <w:r w:rsidRPr="00C12936">
        <w:rPr>
          <w:color w:val="000009"/>
        </w:rPr>
        <w:t xml:space="preserve"> </w:t>
      </w:r>
      <w:r w:rsidR="005A3461">
        <w:rPr>
          <w:color w:val="000009"/>
        </w:rPr>
        <w:t>(</w:t>
      </w:r>
      <w:r w:rsidR="005A3461" w:rsidRPr="00B41759">
        <w:t xml:space="preserve">Wykonanie czynności ustalenia granic dla przypadków, o których mowa w §32 i 33 </w:t>
      </w:r>
      <w:proofErr w:type="spellStart"/>
      <w:r w:rsidR="005A3461" w:rsidRPr="00B41759">
        <w:lastRenderedPageBreak/>
        <w:t>rozp</w:t>
      </w:r>
      <w:proofErr w:type="spellEnd"/>
      <w:r w:rsidR="005A3461" w:rsidRPr="00B41759">
        <w:t>. w sprawie ewidencji gruntów i budynków</w:t>
      </w:r>
      <w:r w:rsidR="005A3461">
        <w:t>)</w:t>
      </w:r>
      <w:r w:rsidR="005A3461" w:rsidRPr="00B41759">
        <w:t>.</w:t>
      </w:r>
    </w:p>
    <w:p w:rsidR="00C12936" w:rsidRPr="00C12936" w:rsidRDefault="00C12936" w:rsidP="00184629">
      <w:pPr>
        <w:pStyle w:val="Akapitzlist"/>
        <w:numPr>
          <w:ilvl w:val="0"/>
          <w:numId w:val="38"/>
        </w:numPr>
        <w:tabs>
          <w:tab w:val="left" w:pos="1595"/>
        </w:tabs>
        <w:autoSpaceDE w:val="0"/>
        <w:autoSpaceDN w:val="0"/>
        <w:spacing w:line="240" w:lineRule="auto"/>
        <w:ind w:right="6"/>
      </w:pPr>
      <w:r w:rsidRPr="00C12936">
        <w:t>geodezyjne pomiary sytuacyjne, przeprowadzone zgodnie z zasadami określonymi</w:t>
      </w:r>
      <w:r w:rsidRPr="00184629">
        <w:rPr>
          <w:spacing w:val="40"/>
        </w:rPr>
        <w:t xml:space="preserve"> </w:t>
      </w:r>
      <w:r w:rsidRPr="00C12936">
        <w:t>w</w:t>
      </w:r>
      <w:r w:rsidRPr="00184629">
        <w:rPr>
          <w:spacing w:val="40"/>
        </w:rPr>
        <w:t xml:space="preserve"> </w:t>
      </w:r>
      <w:r w:rsidRPr="00C12936">
        <w:t>§</w:t>
      </w:r>
      <w:r w:rsidRPr="00184629">
        <w:rPr>
          <w:spacing w:val="40"/>
        </w:rPr>
        <w:t xml:space="preserve"> </w:t>
      </w:r>
      <w:r w:rsidRPr="00C12936">
        <w:t>33a</w:t>
      </w:r>
      <w:r w:rsidRPr="00184629">
        <w:rPr>
          <w:spacing w:val="40"/>
        </w:rPr>
        <w:t xml:space="preserve"> </w:t>
      </w:r>
      <w:r w:rsidRPr="00184629">
        <w:rPr>
          <w:i/>
        </w:rPr>
        <w:t>rozporządzenia</w:t>
      </w:r>
      <w:r w:rsidRPr="00184629">
        <w:rPr>
          <w:spacing w:val="40"/>
        </w:rPr>
        <w:t xml:space="preserve"> </w:t>
      </w:r>
      <w:r w:rsidRPr="00184629">
        <w:rPr>
          <w:i/>
        </w:rPr>
        <w:t>w</w:t>
      </w:r>
      <w:r w:rsidRPr="00184629">
        <w:rPr>
          <w:spacing w:val="-2"/>
        </w:rPr>
        <w:t xml:space="preserve"> </w:t>
      </w:r>
      <w:r w:rsidRPr="00184629">
        <w:rPr>
          <w:i/>
        </w:rPr>
        <w:t>sprawie</w:t>
      </w:r>
      <w:r w:rsidRPr="00184629">
        <w:rPr>
          <w:spacing w:val="40"/>
        </w:rPr>
        <w:t xml:space="preserve"> </w:t>
      </w:r>
      <w:proofErr w:type="spellStart"/>
      <w:r w:rsidRPr="00184629">
        <w:rPr>
          <w:i/>
        </w:rPr>
        <w:t>EGiB</w:t>
      </w:r>
      <w:proofErr w:type="spellEnd"/>
      <w:r w:rsidRPr="00184629">
        <w:rPr>
          <w:i/>
        </w:rPr>
        <w:t>,</w:t>
      </w:r>
      <w:r w:rsidRPr="00C12936">
        <w:t>,</w:t>
      </w:r>
      <w:r w:rsidRPr="00184629">
        <w:rPr>
          <w:spacing w:val="40"/>
        </w:rPr>
        <w:t xml:space="preserve"> </w:t>
      </w:r>
      <w:r w:rsidRPr="00C12936">
        <w:t>w</w:t>
      </w:r>
      <w:r w:rsidRPr="00184629">
        <w:rPr>
          <w:spacing w:val="40"/>
        </w:rPr>
        <w:t xml:space="preserve"> </w:t>
      </w:r>
      <w:r w:rsidRPr="00C12936">
        <w:t>celu</w:t>
      </w:r>
      <w:r w:rsidRPr="00184629">
        <w:rPr>
          <w:spacing w:val="40"/>
        </w:rPr>
        <w:t xml:space="preserve"> </w:t>
      </w:r>
      <w:r w:rsidRPr="00C12936">
        <w:t>wykazania w ewidencji gruntów i budynków granic działek ewidencyjnych zajętych pod naturalne</w:t>
      </w:r>
      <w:r w:rsidRPr="00184629">
        <w:rPr>
          <w:spacing w:val="40"/>
        </w:rPr>
        <w:t xml:space="preserve"> </w:t>
      </w:r>
      <w:r w:rsidRPr="00C12936">
        <w:t>cieki</w:t>
      </w:r>
      <w:r w:rsidRPr="00184629">
        <w:rPr>
          <w:spacing w:val="40"/>
        </w:rPr>
        <w:t xml:space="preserve"> </w:t>
      </w:r>
      <w:r w:rsidRPr="00C12936">
        <w:t>i</w:t>
      </w:r>
      <w:r w:rsidRPr="00184629">
        <w:rPr>
          <w:spacing w:val="40"/>
        </w:rPr>
        <w:t xml:space="preserve"> </w:t>
      </w:r>
      <w:r w:rsidRPr="00C12936">
        <w:t>zbiorniki</w:t>
      </w:r>
      <w:r w:rsidRPr="00184629">
        <w:rPr>
          <w:spacing w:val="40"/>
        </w:rPr>
        <w:t xml:space="preserve"> </w:t>
      </w:r>
      <w:r w:rsidRPr="00C12936">
        <w:t>wodne,</w:t>
      </w:r>
      <w:r w:rsidRPr="00184629">
        <w:rPr>
          <w:spacing w:val="40"/>
        </w:rPr>
        <w:t xml:space="preserve"> </w:t>
      </w:r>
      <w:r w:rsidRPr="00C12936">
        <w:t>dla</w:t>
      </w:r>
      <w:r w:rsidRPr="00184629">
        <w:rPr>
          <w:spacing w:val="40"/>
        </w:rPr>
        <w:t xml:space="preserve"> </w:t>
      </w:r>
      <w:r w:rsidRPr="00C12936">
        <w:t>których</w:t>
      </w:r>
      <w:r w:rsidRPr="00184629">
        <w:rPr>
          <w:spacing w:val="40"/>
        </w:rPr>
        <w:t xml:space="preserve"> </w:t>
      </w:r>
      <w:r w:rsidRPr="00C12936">
        <w:t>nie</w:t>
      </w:r>
      <w:r w:rsidRPr="00184629">
        <w:rPr>
          <w:spacing w:val="40"/>
        </w:rPr>
        <w:t xml:space="preserve"> </w:t>
      </w:r>
      <w:r w:rsidRPr="00C12936">
        <w:t>została</w:t>
      </w:r>
      <w:r w:rsidRPr="00184629">
        <w:rPr>
          <w:spacing w:val="40"/>
        </w:rPr>
        <w:t xml:space="preserve"> </w:t>
      </w:r>
      <w:r w:rsidRPr="00C12936">
        <w:t>wydana</w:t>
      </w:r>
      <w:r w:rsidRPr="00184629">
        <w:rPr>
          <w:spacing w:val="40"/>
        </w:rPr>
        <w:t xml:space="preserve"> </w:t>
      </w:r>
      <w:r w:rsidRPr="00C12936">
        <w:t>decyzja</w:t>
      </w:r>
      <w:r w:rsidRPr="00184629">
        <w:rPr>
          <w:spacing w:val="40"/>
        </w:rPr>
        <w:t xml:space="preserve"> </w:t>
      </w:r>
      <w:r w:rsidRPr="00C12936">
        <w:t>o ustaleniu linii brzegu,</w:t>
      </w:r>
    </w:p>
    <w:p w:rsidR="00C12936" w:rsidRPr="00C12936" w:rsidRDefault="00C12936" w:rsidP="00C12936">
      <w:pPr>
        <w:pStyle w:val="Akapitzlist"/>
        <w:tabs>
          <w:tab w:val="left" w:pos="1595"/>
        </w:tabs>
        <w:autoSpaceDE w:val="0"/>
        <w:autoSpaceDN w:val="0"/>
        <w:spacing w:line="240" w:lineRule="auto"/>
        <w:ind w:left="1919" w:right="6" w:firstLine="0"/>
      </w:pPr>
    </w:p>
    <w:p w:rsidR="00C12936" w:rsidRPr="00E85653" w:rsidRDefault="00C12936" w:rsidP="00C12936">
      <w:pPr>
        <w:pStyle w:val="Akapitzlist"/>
        <w:numPr>
          <w:ilvl w:val="0"/>
          <w:numId w:val="42"/>
        </w:numPr>
        <w:tabs>
          <w:tab w:val="left" w:pos="542"/>
        </w:tabs>
        <w:autoSpaceDE w:val="0"/>
        <w:autoSpaceDN w:val="0"/>
        <w:spacing w:before="120"/>
        <w:rPr>
          <w:color w:val="000009"/>
        </w:rPr>
      </w:pPr>
      <w:r>
        <w:rPr>
          <w:color w:val="000009"/>
        </w:rPr>
        <w:t xml:space="preserve"> P</w:t>
      </w:r>
      <w:r w:rsidRPr="00E85653">
        <w:rPr>
          <w:color w:val="000009"/>
        </w:rPr>
        <w:t>rzegląd</w:t>
      </w:r>
      <w:r w:rsidRPr="00E85653">
        <w:rPr>
          <w:color w:val="000009"/>
          <w:spacing w:val="-8"/>
        </w:rPr>
        <w:t xml:space="preserve"> </w:t>
      </w:r>
      <w:r w:rsidRPr="00E85653">
        <w:rPr>
          <w:color w:val="000009"/>
        </w:rPr>
        <w:t>i</w:t>
      </w:r>
      <w:r w:rsidRPr="00E85653">
        <w:rPr>
          <w:color w:val="000009"/>
          <w:spacing w:val="-6"/>
        </w:rPr>
        <w:t xml:space="preserve"> </w:t>
      </w:r>
      <w:r w:rsidRPr="00E85653">
        <w:rPr>
          <w:color w:val="000009"/>
        </w:rPr>
        <w:t>weryfikacja</w:t>
      </w:r>
      <w:r w:rsidRPr="00E85653">
        <w:rPr>
          <w:color w:val="000009"/>
          <w:spacing w:val="-6"/>
        </w:rPr>
        <w:t xml:space="preserve"> </w:t>
      </w:r>
      <w:r w:rsidRPr="00E85653">
        <w:rPr>
          <w:color w:val="000009"/>
        </w:rPr>
        <w:t>użytków</w:t>
      </w:r>
      <w:r w:rsidRPr="00E85653">
        <w:rPr>
          <w:color w:val="000009"/>
          <w:spacing w:val="-6"/>
        </w:rPr>
        <w:t xml:space="preserve"> </w:t>
      </w:r>
      <w:r w:rsidRPr="00E85653">
        <w:rPr>
          <w:color w:val="000009"/>
          <w:spacing w:val="-2"/>
        </w:rPr>
        <w:t>gruntowych:</w:t>
      </w:r>
    </w:p>
    <w:p w:rsidR="00C12936" w:rsidRPr="00E85653" w:rsidRDefault="00C12936" w:rsidP="00C12936">
      <w:pPr>
        <w:pStyle w:val="Akapitzlist"/>
        <w:numPr>
          <w:ilvl w:val="2"/>
          <w:numId w:val="40"/>
        </w:numPr>
        <w:tabs>
          <w:tab w:val="left" w:pos="1104"/>
          <w:tab w:val="left" w:pos="1111"/>
        </w:tabs>
        <w:autoSpaceDE w:val="0"/>
        <w:autoSpaceDN w:val="0"/>
        <w:spacing w:before="157"/>
        <w:ind w:left="1111" w:right="11" w:hanging="634"/>
      </w:pPr>
      <w:r w:rsidRPr="00E85653">
        <w:rPr>
          <w:color w:val="000009"/>
        </w:rPr>
        <w:t xml:space="preserve">porównanie użytków gruntowych ujawnionych w ewidencji gruntów z </w:t>
      </w:r>
      <w:proofErr w:type="spellStart"/>
      <w:r w:rsidRPr="00E85653">
        <w:rPr>
          <w:color w:val="000009"/>
        </w:rPr>
        <w:t>ortofotomapą</w:t>
      </w:r>
      <w:proofErr w:type="spellEnd"/>
      <w:r w:rsidRPr="00E85653">
        <w:rPr>
          <w:color w:val="000009"/>
          <w:spacing w:val="80"/>
        </w:rPr>
        <w:t xml:space="preserve"> </w:t>
      </w:r>
      <w:r w:rsidRPr="00E85653">
        <w:rPr>
          <w:color w:val="000009"/>
        </w:rPr>
        <w:t>i st</w:t>
      </w:r>
      <w:r w:rsidRPr="00E85653">
        <w:rPr>
          <w:color w:val="000009"/>
        </w:rPr>
        <w:t>a</w:t>
      </w:r>
      <w:r w:rsidRPr="00E85653">
        <w:rPr>
          <w:color w:val="000009"/>
        </w:rPr>
        <w:t>nem faktycznym istniejącym na gruncie</w:t>
      </w:r>
    </w:p>
    <w:p w:rsidR="00C12936" w:rsidRPr="00E85653" w:rsidRDefault="00C12936" w:rsidP="00C12936">
      <w:pPr>
        <w:pStyle w:val="Akapitzlist"/>
        <w:numPr>
          <w:ilvl w:val="2"/>
          <w:numId w:val="40"/>
        </w:numPr>
        <w:tabs>
          <w:tab w:val="left" w:pos="1104"/>
        </w:tabs>
        <w:autoSpaceDE w:val="0"/>
        <w:autoSpaceDN w:val="0"/>
        <w:spacing w:before="3"/>
        <w:ind w:left="1104" w:hanging="627"/>
      </w:pPr>
      <w:r w:rsidRPr="00E85653">
        <w:rPr>
          <w:color w:val="000009"/>
        </w:rPr>
        <w:t>przedstawi</w:t>
      </w:r>
      <w:r>
        <w:rPr>
          <w:color w:val="000009"/>
        </w:rPr>
        <w:t>enie</w:t>
      </w:r>
      <w:r w:rsidRPr="00E85653">
        <w:rPr>
          <w:color w:val="000009"/>
          <w:spacing w:val="-8"/>
        </w:rPr>
        <w:t xml:space="preserve"> </w:t>
      </w:r>
      <w:r w:rsidRPr="00E85653">
        <w:rPr>
          <w:color w:val="000009"/>
        </w:rPr>
        <w:t>wyników</w:t>
      </w:r>
      <w:r w:rsidRPr="00E85653">
        <w:rPr>
          <w:color w:val="000009"/>
          <w:spacing w:val="-7"/>
        </w:rPr>
        <w:t xml:space="preserve"> </w:t>
      </w:r>
      <w:r w:rsidRPr="00E85653">
        <w:rPr>
          <w:color w:val="000009"/>
        </w:rPr>
        <w:t>porównania</w:t>
      </w:r>
      <w:r w:rsidRPr="00E85653">
        <w:rPr>
          <w:color w:val="000009"/>
          <w:spacing w:val="38"/>
        </w:rPr>
        <w:t xml:space="preserve"> </w:t>
      </w:r>
      <w:r w:rsidRPr="00E85653">
        <w:rPr>
          <w:color w:val="000009"/>
        </w:rPr>
        <w:t>na</w:t>
      </w:r>
      <w:r w:rsidRPr="00E85653">
        <w:rPr>
          <w:color w:val="000009"/>
          <w:spacing w:val="-7"/>
        </w:rPr>
        <w:t xml:space="preserve"> </w:t>
      </w:r>
      <w:r w:rsidRPr="00E85653">
        <w:rPr>
          <w:color w:val="000009"/>
        </w:rPr>
        <w:t>mapach</w:t>
      </w:r>
      <w:r w:rsidRPr="00E85653">
        <w:rPr>
          <w:color w:val="000009"/>
          <w:spacing w:val="-6"/>
        </w:rPr>
        <w:t xml:space="preserve"> </w:t>
      </w:r>
      <w:r w:rsidRPr="00E85653">
        <w:rPr>
          <w:color w:val="000009"/>
          <w:spacing w:val="-2"/>
        </w:rPr>
        <w:t>wywiadu,</w:t>
      </w:r>
    </w:p>
    <w:p w:rsidR="00C12936" w:rsidRPr="00E85653" w:rsidRDefault="00C12936" w:rsidP="00C12936">
      <w:pPr>
        <w:pStyle w:val="Akapitzlist"/>
        <w:numPr>
          <w:ilvl w:val="2"/>
          <w:numId w:val="40"/>
        </w:numPr>
        <w:tabs>
          <w:tab w:val="left" w:pos="1104"/>
          <w:tab w:val="left" w:pos="1111"/>
        </w:tabs>
        <w:autoSpaceDE w:val="0"/>
        <w:autoSpaceDN w:val="0"/>
        <w:spacing w:before="37"/>
        <w:ind w:left="1111" w:right="15" w:hanging="634"/>
      </w:pPr>
      <w:r w:rsidRPr="00E85653">
        <w:rPr>
          <w:color w:val="000009"/>
        </w:rPr>
        <w:t>analiza przebiegu granic użytków - przy uwzględnieniu zasad zaliczania gruntów do p</w:t>
      </w:r>
      <w:r w:rsidRPr="00E85653">
        <w:rPr>
          <w:color w:val="000009"/>
        </w:rPr>
        <w:t>o</w:t>
      </w:r>
      <w:r w:rsidRPr="00E85653">
        <w:rPr>
          <w:color w:val="000009"/>
        </w:rPr>
        <w:t>s</w:t>
      </w:r>
      <w:r>
        <w:rPr>
          <w:color w:val="000009"/>
        </w:rPr>
        <w:t xml:space="preserve">zczególnych użytków gruntowych </w:t>
      </w:r>
      <w:r w:rsidRPr="00E85653">
        <w:rPr>
          <w:color w:val="000009"/>
        </w:rPr>
        <w:t>oraz zgodności ich oznaczeń z obowiązującymi przep</w:t>
      </w:r>
      <w:r w:rsidRPr="00E85653">
        <w:rPr>
          <w:color w:val="000009"/>
        </w:rPr>
        <w:t>i</w:t>
      </w:r>
      <w:r w:rsidRPr="00E85653">
        <w:rPr>
          <w:color w:val="000009"/>
        </w:rPr>
        <w:t>sami rozporządzenia</w:t>
      </w:r>
      <w:r w:rsidRPr="00E85653">
        <w:rPr>
          <w:color w:val="000009"/>
          <w:spacing w:val="80"/>
        </w:rPr>
        <w:t xml:space="preserve"> </w:t>
      </w:r>
      <w:proofErr w:type="spellStart"/>
      <w:r w:rsidRPr="00E85653">
        <w:rPr>
          <w:color w:val="000009"/>
          <w:spacing w:val="-2"/>
        </w:rPr>
        <w:t>EGiB</w:t>
      </w:r>
      <w:proofErr w:type="spellEnd"/>
      <w:r w:rsidRPr="00E85653">
        <w:rPr>
          <w:color w:val="000009"/>
          <w:spacing w:val="-2"/>
        </w:rPr>
        <w:t>,</w:t>
      </w:r>
    </w:p>
    <w:p w:rsidR="00C12936" w:rsidRPr="00E85653" w:rsidRDefault="00C12936" w:rsidP="00C12936">
      <w:pPr>
        <w:pStyle w:val="Akapitzlist"/>
        <w:numPr>
          <w:ilvl w:val="2"/>
          <w:numId w:val="40"/>
        </w:numPr>
        <w:tabs>
          <w:tab w:val="left" w:pos="1104"/>
          <w:tab w:val="left" w:pos="1111"/>
        </w:tabs>
        <w:autoSpaceDE w:val="0"/>
        <w:autoSpaceDN w:val="0"/>
        <w:spacing w:before="2" w:line="273" w:lineRule="auto"/>
        <w:ind w:left="1111" w:right="17" w:hanging="634"/>
      </w:pPr>
      <w:r w:rsidRPr="00E85653">
        <w:rPr>
          <w:color w:val="000009"/>
        </w:rPr>
        <w:t>uwzględnienie zmian wynikających z wydanych decyzji administracyjnych na podstawie ustawy o ochronie gruntów rolnych i leśnych,</w:t>
      </w:r>
    </w:p>
    <w:p w:rsidR="00C12936" w:rsidRPr="00E85653" w:rsidRDefault="00C12936" w:rsidP="00C12936">
      <w:pPr>
        <w:pStyle w:val="Akapitzlist"/>
        <w:numPr>
          <w:ilvl w:val="2"/>
          <w:numId w:val="40"/>
        </w:numPr>
        <w:tabs>
          <w:tab w:val="left" w:pos="1104"/>
          <w:tab w:val="left" w:pos="1111"/>
        </w:tabs>
        <w:autoSpaceDE w:val="0"/>
        <w:autoSpaceDN w:val="0"/>
        <w:spacing w:before="5"/>
        <w:ind w:left="1111" w:right="12" w:hanging="634"/>
      </w:pPr>
      <w:r w:rsidRPr="00E85653">
        <w:rPr>
          <w:color w:val="000009"/>
        </w:rPr>
        <w:t>uwzględnienie</w:t>
      </w:r>
      <w:r w:rsidRPr="00E85653">
        <w:rPr>
          <w:color w:val="000009"/>
          <w:spacing w:val="80"/>
        </w:rPr>
        <w:t xml:space="preserve"> </w:t>
      </w:r>
      <w:r w:rsidRPr="00E85653">
        <w:rPr>
          <w:color w:val="000009"/>
        </w:rPr>
        <w:t>oświadczeń</w:t>
      </w:r>
      <w:r w:rsidRPr="00E85653">
        <w:rPr>
          <w:color w:val="000009"/>
          <w:spacing w:val="80"/>
        </w:rPr>
        <w:t xml:space="preserve"> </w:t>
      </w:r>
      <w:r w:rsidRPr="00E85653">
        <w:rPr>
          <w:color w:val="000009"/>
        </w:rPr>
        <w:t>właścicieli</w:t>
      </w:r>
      <w:r w:rsidRPr="00E85653">
        <w:rPr>
          <w:color w:val="000009"/>
          <w:spacing w:val="80"/>
        </w:rPr>
        <w:t xml:space="preserve"> </w:t>
      </w:r>
      <w:r w:rsidRPr="00E85653">
        <w:rPr>
          <w:color w:val="000009"/>
        </w:rPr>
        <w:t>działek</w:t>
      </w:r>
      <w:r w:rsidRPr="00E85653">
        <w:rPr>
          <w:color w:val="000009"/>
          <w:spacing w:val="80"/>
        </w:rPr>
        <w:t xml:space="preserve"> </w:t>
      </w:r>
      <w:r w:rsidRPr="00E85653">
        <w:rPr>
          <w:color w:val="000009"/>
        </w:rPr>
        <w:t>o</w:t>
      </w:r>
      <w:r w:rsidRPr="00E85653">
        <w:rPr>
          <w:color w:val="000009"/>
          <w:spacing w:val="80"/>
        </w:rPr>
        <w:t xml:space="preserve"> </w:t>
      </w:r>
      <w:r w:rsidRPr="00E85653">
        <w:rPr>
          <w:color w:val="000009"/>
        </w:rPr>
        <w:t>istnieniu</w:t>
      </w:r>
      <w:r w:rsidRPr="00E85653">
        <w:rPr>
          <w:color w:val="000009"/>
          <w:spacing w:val="80"/>
        </w:rPr>
        <w:t xml:space="preserve"> </w:t>
      </w:r>
      <w:r w:rsidRPr="00E85653">
        <w:rPr>
          <w:color w:val="000009"/>
        </w:rPr>
        <w:t>gospodarstwa</w:t>
      </w:r>
      <w:r w:rsidRPr="00E85653">
        <w:rPr>
          <w:color w:val="000009"/>
          <w:spacing w:val="80"/>
        </w:rPr>
        <w:t xml:space="preserve"> </w:t>
      </w:r>
      <w:r w:rsidRPr="00E85653">
        <w:rPr>
          <w:color w:val="000009"/>
        </w:rPr>
        <w:t>rolnego w</w:t>
      </w:r>
      <w:r w:rsidRPr="00E85653">
        <w:rPr>
          <w:color w:val="000009"/>
          <w:spacing w:val="-4"/>
        </w:rPr>
        <w:t xml:space="preserve"> </w:t>
      </w:r>
      <w:r w:rsidRPr="00E85653">
        <w:rPr>
          <w:color w:val="000009"/>
        </w:rPr>
        <w:t>przypadku gdy nieruchomość jest częścią gospodarstwa rolnego –podczas zaliczania gru</w:t>
      </w:r>
      <w:r w:rsidRPr="00E85653">
        <w:rPr>
          <w:color w:val="000009"/>
        </w:rPr>
        <w:t>n</w:t>
      </w:r>
      <w:r w:rsidRPr="00E85653">
        <w:rPr>
          <w:color w:val="000009"/>
        </w:rPr>
        <w:t>tów do użytku:</w:t>
      </w:r>
      <w:r w:rsidRPr="00E85653">
        <w:rPr>
          <w:color w:val="000009"/>
          <w:spacing w:val="40"/>
        </w:rPr>
        <w:t xml:space="preserve"> </w:t>
      </w:r>
      <w:r w:rsidRPr="00E85653">
        <w:rPr>
          <w:color w:val="000009"/>
        </w:rPr>
        <w:t>grunty rolne</w:t>
      </w:r>
      <w:r w:rsidRPr="00E85653">
        <w:rPr>
          <w:color w:val="000009"/>
          <w:spacing w:val="40"/>
        </w:rPr>
        <w:t xml:space="preserve"> </w:t>
      </w:r>
      <w:r w:rsidRPr="00E85653">
        <w:rPr>
          <w:color w:val="000009"/>
        </w:rPr>
        <w:t>zabudowanych</w:t>
      </w:r>
      <w:r w:rsidRPr="00E85653">
        <w:rPr>
          <w:color w:val="000009"/>
          <w:spacing w:val="40"/>
        </w:rPr>
        <w:t xml:space="preserve"> </w:t>
      </w:r>
      <w:r w:rsidRPr="00E85653">
        <w:rPr>
          <w:color w:val="000009"/>
        </w:rPr>
        <w:t>- Br.</w:t>
      </w:r>
    </w:p>
    <w:p w:rsidR="00C12936" w:rsidRPr="00E85653" w:rsidRDefault="00C12936" w:rsidP="00C12936">
      <w:pPr>
        <w:pStyle w:val="Akapitzlist"/>
        <w:numPr>
          <w:ilvl w:val="2"/>
          <w:numId w:val="40"/>
        </w:numPr>
        <w:tabs>
          <w:tab w:val="left" w:pos="1104"/>
          <w:tab w:val="left" w:pos="1111"/>
        </w:tabs>
        <w:autoSpaceDE w:val="0"/>
        <w:autoSpaceDN w:val="0"/>
        <w:spacing w:line="273" w:lineRule="auto"/>
        <w:ind w:left="1111" w:right="18" w:hanging="634"/>
      </w:pPr>
      <w:r w:rsidRPr="00E85653">
        <w:rPr>
          <w:color w:val="000009"/>
        </w:rPr>
        <w:t>uwzględnienie zgodności przebiegu konturów i oznaczeń użytków leśnych z planem urz</w:t>
      </w:r>
      <w:r w:rsidRPr="00E85653">
        <w:rPr>
          <w:color w:val="000009"/>
        </w:rPr>
        <w:t>ą</w:t>
      </w:r>
      <w:r w:rsidRPr="00E85653">
        <w:rPr>
          <w:color w:val="000009"/>
        </w:rPr>
        <w:t>dzania lasów.</w:t>
      </w:r>
    </w:p>
    <w:p w:rsidR="00C12936" w:rsidRPr="00E85653" w:rsidRDefault="00C12936" w:rsidP="00C12936">
      <w:pPr>
        <w:pStyle w:val="Akapitzlist"/>
        <w:numPr>
          <w:ilvl w:val="2"/>
          <w:numId w:val="40"/>
        </w:numPr>
        <w:tabs>
          <w:tab w:val="left" w:pos="1104"/>
          <w:tab w:val="left" w:pos="1111"/>
        </w:tabs>
        <w:autoSpaceDE w:val="0"/>
        <w:autoSpaceDN w:val="0"/>
        <w:spacing w:before="5"/>
        <w:ind w:left="1111" w:right="11" w:hanging="634"/>
      </w:pPr>
      <w:r w:rsidRPr="00E85653">
        <w:rPr>
          <w:color w:val="000009"/>
        </w:rPr>
        <w:t>zwrócenie szczególnej uwagi na poprawność określenia przebiegu konturów oraz ich ozn</w:t>
      </w:r>
      <w:r w:rsidRPr="00E85653">
        <w:rPr>
          <w:color w:val="000009"/>
        </w:rPr>
        <w:t>a</w:t>
      </w:r>
      <w:r w:rsidRPr="00E85653">
        <w:rPr>
          <w:color w:val="000009"/>
        </w:rPr>
        <w:t>czeń dla: gruntów pod rowami, g</w:t>
      </w:r>
      <w:r w:rsidRPr="00E85653">
        <w:rPr>
          <w:color w:val="333333"/>
        </w:rPr>
        <w:t>runtów zabudowanych</w:t>
      </w:r>
      <w:r w:rsidRPr="00E85653">
        <w:rPr>
          <w:color w:val="333333"/>
          <w:spacing w:val="40"/>
        </w:rPr>
        <w:t xml:space="preserve"> </w:t>
      </w:r>
      <w:r w:rsidRPr="00E85653">
        <w:rPr>
          <w:color w:val="333333"/>
        </w:rPr>
        <w:t>i zurbanizowanych, terenów k</w:t>
      </w:r>
      <w:r w:rsidRPr="00E85653">
        <w:rPr>
          <w:color w:val="333333"/>
        </w:rPr>
        <w:t>o</w:t>
      </w:r>
      <w:r w:rsidRPr="00E85653">
        <w:rPr>
          <w:color w:val="333333"/>
        </w:rPr>
        <w:t xml:space="preserve">munikacyjnych w tym gruntów przeznaczonych </w:t>
      </w:r>
      <w:r w:rsidRPr="00E85653">
        <w:rPr>
          <w:color w:val="000009"/>
        </w:rPr>
        <w:t>pod budowę dróg publicznych lub linii k</w:t>
      </w:r>
      <w:r w:rsidRPr="00E85653">
        <w:rPr>
          <w:color w:val="000009"/>
        </w:rPr>
        <w:t>o</w:t>
      </w:r>
      <w:r w:rsidRPr="00E85653">
        <w:rPr>
          <w:color w:val="000009"/>
        </w:rPr>
        <w:t>lejowych,</w:t>
      </w:r>
    </w:p>
    <w:p w:rsidR="00C12936" w:rsidRPr="00E85653" w:rsidRDefault="00C12936" w:rsidP="00C12936">
      <w:pPr>
        <w:pStyle w:val="Akapitzlist"/>
        <w:numPr>
          <w:ilvl w:val="2"/>
          <w:numId w:val="40"/>
        </w:numPr>
        <w:tabs>
          <w:tab w:val="left" w:pos="1104"/>
          <w:tab w:val="left" w:pos="1111"/>
        </w:tabs>
        <w:autoSpaceDE w:val="0"/>
        <w:autoSpaceDN w:val="0"/>
        <w:ind w:left="1111" w:right="13" w:hanging="634"/>
      </w:pPr>
      <w:r w:rsidRPr="00E85653">
        <w:rPr>
          <w:color w:val="000009"/>
        </w:rPr>
        <w:t>sporządzenie wykazów działek, dla których konieczne jest przeprowadzenie gleboznawczej klasyfikacji gruntów</w:t>
      </w:r>
      <w:r w:rsidRPr="00E85653">
        <w:rPr>
          <w:color w:val="000009"/>
          <w:spacing w:val="40"/>
        </w:rPr>
        <w:t xml:space="preserve"> </w:t>
      </w:r>
      <w:r w:rsidRPr="00E85653">
        <w:rPr>
          <w:color w:val="000009"/>
        </w:rPr>
        <w:t>w odrębnym postępowaniu - dla powiatów gdzie nie będzie wykon</w:t>
      </w:r>
      <w:r w:rsidRPr="00E85653">
        <w:rPr>
          <w:color w:val="000009"/>
        </w:rPr>
        <w:t>y</w:t>
      </w:r>
      <w:r w:rsidRPr="00E85653">
        <w:rPr>
          <w:color w:val="000009"/>
        </w:rPr>
        <w:t xml:space="preserve">wana gleboznawcza klasyfikacja </w:t>
      </w:r>
      <w:r w:rsidRPr="00066589">
        <w:t>gruntów</w:t>
      </w:r>
      <w:r w:rsidR="00066589" w:rsidRPr="00066589">
        <w:t xml:space="preserve"> (z analizą UPUL/PUL)</w:t>
      </w:r>
      <w:r w:rsidRPr="00066589">
        <w:t>,</w:t>
      </w:r>
    </w:p>
    <w:p w:rsidR="00C12936" w:rsidRPr="00E85653" w:rsidRDefault="00C12936" w:rsidP="00C12936">
      <w:pPr>
        <w:pStyle w:val="Akapitzlist"/>
        <w:numPr>
          <w:ilvl w:val="2"/>
          <w:numId w:val="40"/>
        </w:numPr>
        <w:tabs>
          <w:tab w:val="left" w:pos="1105"/>
        </w:tabs>
        <w:autoSpaceDE w:val="0"/>
        <w:autoSpaceDN w:val="0"/>
        <w:spacing w:before="1"/>
        <w:ind w:left="1105" w:hanging="628"/>
      </w:pPr>
      <w:r w:rsidRPr="00E85653">
        <w:rPr>
          <w:color w:val="000009"/>
        </w:rPr>
        <w:t>sporządzenie</w:t>
      </w:r>
      <w:r w:rsidRPr="00E85653">
        <w:rPr>
          <w:color w:val="000009"/>
          <w:spacing w:val="-9"/>
        </w:rPr>
        <w:t xml:space="preserve"> </w:t>
      </w:r>
      <w:r w:rsidRPr="00E85653">
        <w:rPr>
          <w:color w:val="000009"/>
        </w:rPr>
        <w:t>stosownych</w:t>
      </w:r>
      <w:r w:rsidRPr="00E85653">
        <w:rPr>
          <w:color w:val="000009"/>
          <w:spacing w:val="-8"/>
        </w:rPr>
        <w:t xml:space="preserve"> </w:t>
      </w:r>
      <w:r w:rsidRPr="00E85653">
        <w:rPr>
          <w:color w:val="000009"/>
        </w:rPr>
        <w:t>wykazów</w:t>
      </w:r>
      <w:r w:rsidRPr="00E85653">
        <w:rPr>
          <w:color w:val="000009"/>
          <w:spacing w:val="-6"/>
        </w:rPr>
        <w:t xml:space="preserve"> </w:t>
      </w:r>
      <w:r w:rsidRPr="00E85653">
        <w:rPr>
          <w:color w:val="000009"/>
        </w:rPr>
        <w:t>zmian</w:t>
      </w:r>
      <w:r w:rsidRPr="00E85653">
        <w:rPr>
          <w:color w:val="000009"/>
          <w:spacing w:val="-7"/>
        </w:rPr>
        <w:t xml:space="preserve"> </w:t>
      </w:r>
      <w:r w:rsidRPr="00E85653">
        <w:rPr>
          <w:color w:val="000009"/>
        </w:rPr>
        <w:t>danych</w:t>
      </w:r>
      <w:r w:rsidRPr="00E85653">
        <w:rPr>
          <w:color w:val="000009"/>
          <w:spacing w:val="-6"/>
        </w:rPr>
        <w:t xml:space="preserve"> </w:t>
      </w:r>
      <w:r w:rsidRPr="00E85653">
        <w:rPr>
          <w:color w:val="000009"/>
          <w:spacing w:val="-2"/>
        </w:rPr>
        <w:t>ewidencyjnych.</w:t>
      </w:r>
    </w:p>
    <w:p w:rsidR="00477164" w:rsidRPr="00E85653" w:rsidRDefault="00477164" w:rsidP="00477164">
      <w:pPr>
        <w:tabs>
          <w:tab w:val="left" w:pos="1105"/>
          <w:tab w:val="left" w:pos="1111"/>
        </w:tabs>
        <w:autoSpaceDE w:val="0"/>
        <w:autoSpaceDN w:val="0"/>
        <w:ind w:right="14"/>
      </w:pPr>
    </w:p>
    <w:p w:rsidR="00E85653" w:rsidRPr="00E85653" w:rsidRDefault="00986B88" w:rsidP="00986B88">
      <w:pPr>
        <w:pStyle w:val="Akapitzlist"/>
        <w:numPr>
          <w:ilvl w:val="0"/>
          <w:numId w:val="42"/>
        </w:numPr>
        <w:tabs>
          <w:tab w:val="left" w:pos="539"/>
        </w:tabs>
        <w:autoSpaceDE w:val="0"/>
        <w:autoSpaceDN w:val="0"/>
        <w:spacing w:before="119"/>
        <w:rPr>
          <w:color w:val="000009"/>
        </w:rPr>
      </w:pPr>
      <w:r>
        <w:rPr>
          <w:color w:val="000009"/>
        </w:rPr>
        <w:t>A</w:t>
      </w:r>
      <w:r w:rsidR="00E85653" w:rsidRPr="00E85653">
        <w:rPr>
          <w:color w:val="000009"/>
        </w:rPr>
        <w:t>ktualizacja</w:t>
      </w:r>
      <w:r w:rsidR="00E85653" w:rsidRPr="00E85653">
        <w:rPr>
          <w:color w:val="000009"/>
          <w:spacing w:val="-13"/>
        </w:rPr>
        <w:t xml:space="preserve"> </w:t>
      </w:r>
      <w:r w:rsidR="00E85653" w:rsidRPr="00E85653">
        <w:rPr>
          <w:color w:val="000009"/>
        </w:rPr>
        <w:t>gleboznawczej</w:t>
      </w:r>
      <w:r w:rsidR="00E85653" w:rsidRPr="00E85653">
        <w:rPr>
          <w:color w:val="000009"/>
          <w:spacing w:val="-12"/>
        </w:rPr>
        <w:t xml:space="preserve"> </w:t>
      </w:r>
      <w:r w:rsidR="00E85653" w:rsidRPr="00E85653">
        <w:rPr>
          <w:color w:val="000009"/>
        </w:rPr>
        <w:t>klasyfikacji</w:t>
      </w:r>
      <w:r w:rsidR="00E85653" w:rsidRPr="00E85653">
        <w:rPr>
          <w:color w:val="000009"/>
          <w:spacing w:val="-9"/>
        </w:rPr>
        <w:t xml:space="preserve"> </w:t>
      </w:r>
      <w:r w:rsidR="00E85653" w:rsidRPr="00E85653">
        <w:rPr>
          <w:color w:val="000009"/>
          <w:spacing w:val="-2"/>
        </w:rPr>
        <w:t>gruntów:</w:t>
      </w:r>
    </w:p>
    <w:p w:rsidR="00E85653" w:rsidRPr="00E85653" w:rsidRDefault="00E85653" w:rsidP="00E85653">
      <w:pPr>
        <w:pStyle w:val="Tekstpodstawowy"/>
        <w:spacing w:before="37"/>
        <w:ind w:left="547" w:right="17"/>
        <w:rPr>
          <w:sz w:val="22"/>
          <w:szCs w:val="22"/>
        </w:rPr>
      </w:pPr>
      <w:r w:rsidRPr="00E85653">
        <w:rPr>
          <w:sz w:val="22"/>
          <w:szCs w:val="22"/>
        </w:rPr>
        <w:t>Oprócz czynności przewidzianych rozporządzeniem Rady Ministrów z dnia 12 września 2012 r. w sprawie gleboznawczej klasyfikacji gruntów (Dz. U. 2012 poz. 1246)</w:t>
      </w:r>
      <w:r w:rsidR="005D0D34">
        <w:rPr>
          <w:sz w:val="22"/>
          <w:szCs w:val="22"/>
        </w:rPr>
        <w:t>, w zależności o uzgo</w:t>
      </w:r>
      <w:r w:rsidR="005D0D34">
        <w:rPr>
          <w:sz w:val="22"/>
          <w:szCs w:val="22"/>
        </w:rPr>
        <w:t>d</w:t>
      </w:r>
      <w:r w:rsidR="005D0D34">
        <w:rPr>
          <w:sz w:val="22"/>
          <w:szCs w:val="22"/>
        </w:rPr>
        <w:t xml:space="preserve">nień roboczych w poszczególnych powiatach,  </w:t>
      </w:r>
      <w:r w:rsidRPr="00E85653">
        <w:rPr>
          <w:sz w:val="22"/>
          <w:szCs w:val="22"/>
        </w:rPr>
        <w:t xml:space="preserve"> </w:t>
      </w:r>
      <w:r w:rsidR="005D0D34">
        <w:rPr>
          <w:sz w:val="22"/>
          <w:szCs w:val="22"/>
        </w:rPr>
        <w:t>W</w:t>
      </w:r>
      <w:r w:rsidRPr="00E85653">
        <w:rPr>
          <w:sz w:val="22"/>
          <w:szCs w:val="22"/>
        </w:rPr>
        <w:t>ykonawc</w:t>
      </w:r>
      <w:r w:rsidR="008B10D8">
        <w:rPr>
          <w:sz w:val="22"/>
          <w:szCs w:val="22"/>
        </w:rPr>
        <w:t>a</w:t>
      </w:r>
      <w:r w:rsidRPr="00E85653">
        <w:rPr>
          <w:sz w:val="22"/>
          <w:szCs w:val="22"/>
        </w:rPr>
        <w:t xml:space="preserve"> modernizacji </w:t>
      </w:r>
      <w:proofErr w:type="spellStart"/>
      <w:r w:rsidRPr="00E85653">
        <w:rPr>
          <w:sz w:val="22"/>
          <w:szCs w:val="22"/>
        </w:rPr>
        <w:t>EGiB</w:t>
      </w:r>
      <w:proofErr w:type="spellEnd"/>
      <w:r w:rsidRPr="00E85653">
        <w:rPr>
          <w:sz w:val="22"/>
          <w:szCs w:val="22"/>
        </w:rPr>
        <w:t xml:space="preserve"> </w:t>
      </w:r>
      <w:r w:rsidR="005D0D34">
        <w:rPr>
          <w:sz w:val="22"/>
          <w:szCs w:val="22"/>
        </w:rPr>
        <w:t>może być</w:t>
      </w:r>
      <w:r w:rsidRPr="00E85653">
        <w:rPr>
          <w:sz w:val="22"/>
          <w:szCs w:val="22"/>
        </w:rPr>
        <w:t xml:space="preserve"> zob</w:t>
      </w:r>
      <w:r w:rsidRPr="00E85653">
        <w:rPr>
          <w:sz w:val="22"/>
          <w:szCs w:val="22"/>
        </w:rPr>
        <w:t>o</w:t>
      </w:r>
      <w:r w:rsidRPr="00E85653">
        <w:rPr>
          <w:sz w:val="22"/>
          <w:szCs w:val="22"/>
        </w:rPr>
        <w:t>wiązany do:</w:t>
      </w:r>
    </w:p>
    <w:p w:rsidR="00E85653" w:rsidRPr="00E85653" w:rsidRDefault="00E85653" w:rsidP="00E85653">
      <w:pPr>
        <w:pStyle w:val="Akapitzlist"/>
        <w:numPr>
          <w:ilvl w:val="2"/>
          <w:numId w:val="40"/>
        </w:numPr>
        <w:tabs>
          <w:tab w:val="left" w:pos="1104"/>
          <w:tab w:val="left" w:pos="1111"/>
          <w:tab w:val="left" w:pos="2802"/>
          <w:tab w:val="left" w:pos="4551"/>
          <w:tab w:val="left" w:pos="6305"/>
          <w:tab w:val="left" w:pos="7510"/>
          <w:tab w:val="left" w:pos="7994"/>
        </w:tabs>
        <w:autoSpaceDE w:val="0"/>
        <w:autoSpaceDN w:val="0"/>
        <w:spacing w:before="121"/>
        <w:ind w:left="1111" w:right="16" w:hanging="634"/>
      </w:pPr>
      <w:r w:rsidRPr="00E85653">
        <w:rPr>
          <w:color w:val="000009"/>
          <w:spacing w:val="-2"/>
        </w:rPr>
        <w:t>przygotowani</w:t>
      </w:r>
      <w:r w:rsidR="00523264">
        <w:rPr>
          <w:color w:val="000009"/>
          <w:spacing w:val="-2"/>
        </w:rPr>
        <w:t>a</w:t>
      </w:r>
      <w:r w:rsidRPr="00E85653">
        <w:rPr>
          <w:color w:val="000009"/>
        </w:rPr>
        <w:tab/>
      </w:r>
      <w:r w:rsidRPr="00E85653">
        <w:rPr>
          <w:color w:val="000009"/>
          <w:spacing w:val="-2"/>
        </w:rPr>
        <w:t>harmonogramu</w:t>
      </w:r>
      <w:r w:rsidRPr="00E85653">
        <w:rPr>
          <w:color w:val="000009"/>
        </w:rPr>
        <w:tab/>
      </w:r>
      <w:r w:rsidRPr="00E85653">
        <w:rPr>
          <w:color w:val="000009"/>
          <w:spacing w:val="-2"/>
        </w:rPr>
        <w:t>wykonywanych</w:t>
      </w:r>
      <w:r w:rsidRPr="00E85653">
        <w:rPr>
          <w:color w:val="000009"/>
        </w:rPr>
        <w:tab/>
      </w:r>
      <w:r w:rsidRPr="00E85653">
        <w:rPr>
          <w:color w:val="000009"/>
          <w:spacing w:val="-2"/>
        </w:rPr>
        <w:t>czynności</w:t>
      </w:r>
      <w:r w:rsidRPr="00E85653">
        <w:rPr>
          <w:color w:val="000009"/>
        </w:rPr>
        <w:tab/>
      </w:r>
      <w:r w:rsidRPr="00E85653">
        <w:rPr>
          <w:color w:val="000009"/>
          <w:spacing w:val="-6"/>
        </w:rPr>
        <w:t>ze</w:t>
      </w:r>
      <w:r w:rsidRPr="00E85653">
        <w:rPr>
          <w:color w:val="000009"/>
        </w:rPr>
        <w:tab/>
      </w:r>
      <w:r w:rsidRPr="00E85653">
        <w:rPr>
          <w:color w:val="000009"/>
          <w:spacing w:val="-2"/>
        </w:rPr>
        <w:t xml:space="preserve">szczególnym </w:t>
      </w:r>
      <w:r w:rsidRPr="00E85653">
        <w:rPr>
          <w:color w:val="000009"/>
        </w:rPr>
        <w:t>uwzględnieniem kluczowych dat, terminu wszczęcia postępowania, wyłożenia,</w:t>
      </w:r>
    </w:p>
    <w:p w:rsidR="00E85653" w:rsidRPr="00E85653" w:rsidRDefault="00E85653" w:rsidP="00E85653">
      <w:pPr>
        <w:pStyle w:val="Akapitzlist"/>
        <w:numPr>
          <w:ilvl w:val="2"/>
          <w:numId w:val="40"/>
        </w:numPr>
        <w:tabs>
          <w:tab w:val="left" w:pos="1104"/>
        </w:tabs>
        <w:autoSpaceDE w:val="0"/>
        <w:autoSpaceDN w:val="0"/>
        <w:spacing w:line="258" w:lineRule="exact"/>
        <w:ind w:left="1104" w:hanging="627"/>
      </w:pPr>
      <w:r w:rsidRPr="00E85653">
        <w:rPr>
          <w:color w:val="000009"/>
        </w:rPr>
        <w:t>analiz</w:t>
      </w:r>
      <w:r w:rsidR="00523264">
        <w:rPr>
          <w:color w:val="000009"/>
        </w:rPr>
        <w:t>y</w:t>
      </w:r>
      <w:r w:rsidRPr="00E85653">
        <w:rPr>
          <w:color w:val="000009"/>
          <w:spacing w:val="-8"/>
        </w:rPr>
        <w:t xml:space="preserve"> </w:t>
      </w:r>
      <w:r w:rsidRPr="00E85653">
        <w:rPr>
          <w:color w:val="000009"/>
        </w:rPr>
        <w:t>dokumentów</w:t>
      </w:r>
      <w:r w:rsidRPr="00E85653">
        <w:rPr>
          <w:color w:val="000009"/>
          <w:spacing w:val="-8"/>
        </w:rPr>
        <w:t xml:space="preserve"> </w:t>
      </w:r>
      <w:r w:rsidRPr="00E85653">
        <w:rPr>
          <w:color w:val="000009"/>
        </w:rPr>
        <w:t>dotyczących</w:t>
      </w:r>
      <w:r w:rsidRPr="00E85653">
        <w:rPr>
          <w:color w:val="000009"/>
          <w:spacing w:val="-7"/>
        </w:rPr>
        <w:t xml:space="preserve"> </w:t>
      </w:r>
      <w:r w:rsidRPr="00E85653">
        <w:rPr>
          <w:color w:val="000009"/>
          <w:spacing w:val="-2"/>
        </w:rPr>
        <w:t>klasyfikacji,</w:t>
      </w:r>
    </w:p>
    <w:p w:rsidR="00E85653" w:rsidRPr="00E85653" w:rsidRDefault="00E85653" w:rsidP="00E85653">
      <w:pPr>
        <w:pStyle w:val="Akapitzlist"/>
        <w:numPr>
          <w:ilvl w:val="2"/>
          <w:numId w:val="40"/>
        </w:numPr>
        <w:tabs>
          <w:tab w:val="left" w:pos="1104"/>
        </w:tabs>
        <w:autoSpaceDE w:val="0"/>
        <w:autoSpaceDN w:val="0"/>
        <w:spacing w:before="40"/>
        <w:ind w:left="1104" w:hanging="627"/>
      </w:pPr>
      <w:r w:rsidRPr="00E85653">
        <w:rPr>
          <w:color w:val="000009"/>
        </w:rPr>
        <w:t>wstępn</w:t>
      </w:r>
      <w:r w:rsidR="00523264">
        <w:rPr>
          <w:color w:val="000009"/>
        </w:rPr>
        <w:t>ych</w:t>
      </w:r>
      <w:r w:rsidRPr="00E85653">
        <w:rPr>
          <w:color w:val="000009"/>
          <w:spacing w:val="-6"/>
        </w:rPr>
        <w:t xml:space="preserve"> </w:t>
      </w:r>
      <w:r w:rsidRPr="00E85653">
        <w:rPr>
          <w:color w:val="000009"/>
        </w:rPr>
        <w:t>prac</w:t>
      </w:r>
      <w:r w:rsidRPr="00E85653">
        <w:rPr>
          <w:color w:val="000009"/>
          <w:spacing w:val="-4"/>
        </w:rPr>
        <w:t xml:space="preserve"> </w:t>
      </w:r>
      <w:r w:rsidRPr="00E85653">
        <w:rPr>
          <w:color w:val="000009"/>
        </w:rPr>
        <w:t>terenowe</w:t>
      </w:r>
      <w:r w:rsidRPr="00E85653">
        <w:rPr>
          <w:color w:val="000009"/>
          <w:spacing w:val="-4"/>
        </w:rPr>
        <w:t xml:space="preserve"> </w:t>
      </w:r>
      <w:r w:rsidRPr="00E85653">
        <w:rPr>
          <w:color w:val="000009"/>
          <w:spacing w:val="-2"/>
        </w:rPr>
        <w:t>(kontrola),</w:t>
      </w:r>
    </w:p>
    <w:p w:rsidR="00E85653" w:rsidRPr="00E85653" w:rsidRDefault="00E85653" w:rsidP="00E85653">
      <w:pPr>
        <w:pStyle w:val="Akapitzlist"/>
        <w:numPr>
          <w:ilvl w:val="2"/>
          <w:numId w:val="40"/>
        </w:numPr>
        <w:tabs>
          <w:tab w:val="left" w:pos="1104"/>
          <w:tab w:val="left" w:pos="1111"/>
        </w:tabs>
        <w:autoSpaceDE w:val="0"/>
        <w:autoSpaceDN w:val="0"/>
        <w:spacing w:before="37"/>
        <w:ind w:left="1111" w:right="15" w:hanging="634"/>
      </w:pPr>
      <w:r w:rsidRPr="00E85653">
        <w:rPr>
          <w:color w:val="000009"/>
        </w:rPr>
        <w:t>wszczęci</w:t>
      </w:r>
      <w:r w:rsidR="00523264">
        <w:rPr>
          <w:color w:val="000009"/>
        </w:rPr>
        <w:t>a</w:t>
      </w:r>
      <w:r w:rsidRPr="00E85653">
        <w:rPr>
          <w:color w:val="000009"/>
        </w:rPr>
        <w:t xml:space="preserve"> postępowań klasyfikacyjnych, w tym przygotowanie przez wykonawcę proje</w:t>
      </w:r>
      <w:r w:rsidRPr="00E85653">
        <w:rPr>
          <w:color w:val="000009"/>
        </w:rPr>
        <w:t>k</w:t>
      </w:r>
      <w:r w:rsidRPr="00E85653">
        <w:rPr>
          <w:color w:val="000009"/>
        </w:rPr>
        <w:t>tów</w:t>
      </w:r>
      <w:r w:rsidRPr="00E85653">
        <w:rPr>
          <w:color w:val="000009"/>
          <w:spacing w:val="-6"/>
        </w:rPr>
        <w:t xml:space="preserve"> </w:t>
      </w:r>
      <w:r w:rsidRPr="00E85653">
        <w:rPr>
          <w:color w:val="000009"/>
        </w:rPr>
        <w:t>zawiadomień</w:t>
      </w:r>
      <w:r w:rsidRPr="00E85653">
        <w:rPr>
          <w:color w:val="000009"/>
          <w:spacing w:val="-5"/>
        </w:rPr>
        <w:t xml:space="preserve"> </w:t>
      </w:r>
      <w:r w:rsidRPr="00E85653">
        <w:rPr>
          <w:color w:val="000009"/>
        </w:rPr>
        <w:t>o</w:t>
      </w:r>
      <w:r w:rsidRPr="00E85653">
        <w:rPr>
          <w:color w:val="000009"/>
          <w:spacing w:val="-4"/>
        </w:rPr>
        <w:t xml:space="preserve"> </w:t>
      </w:r>
      <w:r w:rsidRPr="00E85653">
        <w:rPr>
          <w:color w:val="000009"/>
        </w:rPr>
        <w:t>wszczęciu</w:t>
      </w:r>
      <w:r w:rsidRPr="00E85653">
        <w:rPr>
          <w:color w:val="000009"/>
          <w:spacing w:val="-4"/>
        </w:rPr>
        <w:t xml:space="preserve"> </w:t>
      </w:r>
      <w:r w:rsidRPr="00E85653">
        <w:rPr>
          <w:color w:val="000009"/>
        </w:rPr>
        <w:t>postępowania</w:t>
      </w:r>
      <w:r w:rsidRPr="00E85653">
        <w:rPr>
          <w:color w:val="000009"/>
          <w:spacing w:val="-7"/>
        </w:rPr>
        <w:t xml:space="preserve"> </w:t>
      </w:r>
      <w:r w:rsidRPr="00E85653">
        <w:rPr>
          <w:color w:val="000009"/>
        </w:rPr>
        <w:t>klasyfikacyjnego</w:t>
      </w:r>
      <w:r w:rsidRPr="00E85653">
        <w:rPr>
          <w:color w:val="000009"/>
          <w:spacing w:val="-4"/>
        </w:rPr>
        <w:t xml:space="preserve"> </w:t>
      </w:r>
      <w:r w:rsidRPr="00E85653">
        <w:rPr>
          <w:color w:val="000009"/>
        </w:rPr>
        <w:t>po</w:t>
      </w:r>
      <w:r w:rsidRPr="00E85653">
        <w:rPr>
          <w:color w:val="000009"/>
          <w:spacing w:val="-5"/>
        </w:rPr>
        <w:t xml:space="preserve"> </w:t>
      </w:r>
      <w:r w:rsidRPr="00E85653">
        <w:rPr>
          <w:color w:val="000009"/>
        </w:rPr>
        <w:t>prawidłowym ustaleniu stron postępowania,</w:t>
      </w:r>
    </w:p>
    <w:p w:rsidR="00E85653" w:rsidRPr="00E85653" w:rsidRDefault="00E85653" w:rsidP="00E85653">
      <w:pPr>
        <w:pStyle w:val="Akapitzlist"/>
        <w:numPr>
          <w:ilvl w:val="2"/>
          <w:numId w:val="40"/>
        </w:numPr>
        <w:tabs>
          <w:tab w:val="left" w:pos="1104"/>
          <w:tab w:val="left" w:pos="1111"/>
        </w:tabs>
        <w:autoSpaceDE w:val="0"/>
        <w:autoSpaceDN w:val="0"/>
        <w:spacing w:before="1"/>
        <w:ind w:left="1111" w:right="16" w:hanging="634"/>
      </w:pPr>
      <w:r w:rsidRPr="00E85653">
        <w:rPr>
          <w:color w:val="000009"/>
        </w:rPr>
        <w:t>przedłożeni</w:t>
      </w:r>
      <w:r w:rsidR="00523264">
        <w:rPr>
          <w:color w:val="000009"/>
        </w:rPr>
        <w:t>a</w:t>
      </w:r>
      <w:r w:rsidRPr="00E85653">
        <w:rPr>
          <w:color w:val="000009"/>
        </w:rPr>
        <w:t xml:space="preserve"> dokumentacji do kontroli podmiotowi weryfikującemu, uzyskanie akceptacji potwierdzonej wpisem w Dzienniku </w:t>
      </w:r>
      <w:r w:rsidR="00DA2474">
        <w:rPr>
          <w:color w:val="000009"/>
        </w:rPr>
        <w:t>Prac</w:t>
      </w:r>
      <w:r w:rsidRPr="00E85653">
        <w:rPr>
          <w:color w:val="000009"/>
        </w:rPr>
        <w:t>,</w:t>
      </w:r>
    </w:p>
    <w:p w:rsidR="00E85653" w:rsidRPr="00E85653" w:rsidRDefault="00E85653" w:rsidP="00E85653">
      <w:pPr>
        <w:pStyle w:val="Akapitzlist"/>
        <w:numPr>
          <w:ilvl w:val="2"/>
          <w:numId w:val="40"/>
        </w:numPr>
        <w:tabs>
          <w:tab w:val="left" w:pos="1104"/>
        </w:tabs>
        <w:autoSpaceDE w:val="0"/>
        <w:autoSpaceDN w:val="0"/>
        <w:ind w:left="1104" w:hanging="627"/>
      </w:pPr>
      <w:r w:rsidRPr="00E85653">
        <w:rPr>
          <w:color w:val="000009"/>
        </w:rPr>
        <w:t>przedłożeni</w:t>
      </w:r>
      <w:r w:rsidR="00523264">
        <w:rPr>
          <w:color w:val="000009"/>
        </w:rPr>
        <w:t>a</w:t>
      </w:r>
      <w:r w:rsidRPr="00E85653">
        <w:rPr>
          <w:color w:val="000009"/>
          <w:spacing w:val="42"/>
        </w:rPr>
        <w:t xml:space="preserve">  </w:t>
      </w:r>
      <w:r w:rsidRPr="00E85653">
        <w:rPr>
          <w:color w:val="000009"/>
        </w:rPr>
        <w:t>do</w:t>
      </w:r>
      <w:r w:rsidRPr="00E85653">
        <w:rPr>
          <w:color w:val="000009"/>
          <w:spacing w:val="42"/>
        </w:rPr>
        <w:t xml:space="preserve">  </w:t>
      </w:r>
      <w:r w:rsidRPr="00E85653">
        <w:rPr>
          <w:color w:val="000009"/>
        </w:rPr>
        <w:t>podpisu</w:t>
      </w:r>
      <w:r w:rsidRPr="00E85653">
        <w:rPr>
          <w:color w:val="000009"/>
          <w:spacing w:val="42"/>
        </w:rPr>
        <w:t xml:space="preserve">  </w:t>
      </w:r>
      <w:r w:rsidRPr="00E85653">
        <w:rPr>
          <w:color w:val="000009"/>
        </w:rPr>
        <w:t>Starostom</w:t>
      </w:r>
      <w:r w:rsidRPr="00E85653">
        <w:rPr>
          <w:color w:val="000009"/>
          <w:spacing w:val="42"/>
        </w:rPr>
        <w:t xml:space="preserve">  </w:t>
      </w:r>
      <w:r w:rsidRPr="00E85653">
        <w:rPr>
          <w:color w:val="000009"/>
        </w:rPr>
        <w:t>(organowi),</w:t>
      </w:r>
      <w:r w:rsidRPr="00E85653">
        <w:rPr>
          <w:color w:val="000009"/>
          <w:spacing w:val="42"/>
        </w:rPr>
        <w:t xml:space="preserve">  </w:t>
      </w:r>
      <w:r w:rsidRPr="00E85653">
        <w:rPr>
          <w:color w:val="000009"/>
        </w:rPr>
        <w:t>dostarczenie</w:t>
      </w:r>
      <w:r w:rsidRPr="00E85653">
        <w:rPr>
          <w:color w:val="000009"/>
          <w:spacing w:val="42"/>
        </w:rPr>
        <w:t xml:space="preserve">  </w:t>
      </w:r>
      <w:r w:rsidRPr="00E85653">
        <w:rPr>
          <w:color w:val="000009"/>
          <w:spacing w:val="-2"/>
        </w:rPr>
        <w:t>korespondencji</w:t>
      </w:r>
    </w:p>
    <w:p w:rsidR="00E85653" w:rsidRPr="00E85653" w:rsidRDefault="00E85653" w:rsidP="00E85653">
      <w:pPr>
        <w:pStyle w:val="Tekstpodstawowy"/>
        <w:spacing w:before="73"/>
        <w:ind w:left="1111"/>
        <w:rPr>
          <w:sz w:val="22"/>
          <w:szCs w:val="22"/>
        </w:rPr>
      </w:pPr>
      <w:r w:rsidRPr="00E85653">
        <w:rPr>
          <w:color w:val="000009"/>
          <w:sz w:val="22"/>
          <w:szCs w:val="22"/>
        </w:rPr>
        <w:t>stronom</w:t>
      </w:r>
      <w:r w:rsidRPr="00E85653">
        <w:rPr>
          <w:color w:val="000009"/>
          <w:spacing w:val="-3"/>
          <w:sz w:val="22"/>
          <w:szCs w:val="22"/>
        </w:rPr>
        <w:t xml:space="preserve"> </w:t>
      </w:r>
      <w:r w:rsidRPr="00E85653">
        <w:rPr>
          <w:color w:val="000009"/>
          <w:sz w:val="22"/>
          <w:szCs w:val="22"/>
        </w:rPr>
        <w:t>na</w:t>
      </w:r>
      <w:r w:rsidRPr="00E85653">
        <w:rPr>
          <w:color w:val="000009"/>
          <w:spacing w:val="-4"/>
          <w:sz w:val="22"/>
          <w:szCs w:val="22"/>
        </w:rPr>
        <w:t xml:space="preserve"> </w:t>
      </w:r>
      <w:r w:rsidRPr="00E85653">
        <w:rPr>
          <w:color w:val="000009"/>
          <w:sz w:val="22"/>
          <w:szCs w:val="22"/>
        </w:rPr>
        <w:t>koszt</w:t>
      </w:r>
      <w:r w:rsidRPr="00E85653">
        <w:rPr>
          <w:color w:val="000009"/>
          <w:spacing w:val="-3"/>
          <w:sz w:val="22"/>
          <w:szCs w:val="22"/>
        </w:rPr>
        <w:t xml:space="preserve"> </w:t>
      </w:r>
      <w:r w:rsidRPr="00E85653">
        <w:rPr>
          <w:color w:val="000009"/>
          <w:spacing w:val="-2"/>
          <w:sz w:val="22"/>
          <w:szCs w:val="22"/>
        </w:rPr>
        <w:t>wykonawcy,</w:t>
      </w:r>
    </w:p>
    <w:p w:rsidR="00E85653" w:rsidRPr="00E85653" w:rsidRDefault="00E85653" w:rsidP="00E85653">
      <w:pPr>
        <w:pStyle w:val="Akapitzlist"/>
        <w:numPr>
          <w:ilvl w:val="2"/>
          <w:numId w:val="40"/>
        </w:numPr>
        <w:tabs>
          <w:tab w:val="left" w:pos="1104"/>
          <w:tab w:val="left" w:pos="1111"/>
        </w:tabs>
        <w:autoSpaceDE w:val="0"/>
        <w:autoSpaceDN w:val="0"/>
        <w:spacing w:before="40"/>
        <w:ind w:left="1111" w:right="17" w:hanging="634"/>
      </w:pPr>
      <w:r w:rsidRPr="00E85653">
        <w:rPr>
          <w:color w:val="000009"/>
        </w:rPr>
        <w:t>terenowe prace klasyfikacyjne i sporządzenie projektu ustalenia klasyfikacji, wyłożenie projektu,</w:t>
      </w:r>
    </w:p>
    <w:p w:rsidR="00E85653" w:rsidRPr="00E85653" w:rsidRDefault="00E85653" w:rsidP="00E85653">
      <w:pPr>
        <w:pStyle w:val="Akapitzlist"/>
        <w:numPr>
          <w:ilvl w:val="2"/>
          <w:numId w:val="40"/>
        </w:numPr>
        <w:tabs>
          <w:tab w:val="left" w:pos="1104"/>
        </w:tabs>
        <w:autoSpaceDE w:val="0"/>
        <w:autoSpaceDN w:val="0"/>
        <w:ind w:left="1104" w:hanging="627"/>
      </w:pPr>
      <w:r w:rsidRPr="00E85653">
        <w:rPr>
          <w:color w:val="000009"/>
        </w:rPr>
        <w:lastRenderedPageBreak/>
        <w:t>rozpatrzeni</w:t>
      </w:r>
      <w:r w:rsidR="00523264">
        <w:rPr>
          <w:color w:val="000009"/>
        </w:rPr>
        <w:t>a</w:t>
      </w:r>
      <w:r w:rsidRPr="00E85653">
        <w:rPr>
          <w:color w:val="000009"/>
          <w:spacing w:val="-7"/>
        </w:rPr>
        <w:t xml:space="preserve"> </w:t>
      </w:r>
      <w:r w:rsidRPr="00E85653">
        <w:rPr>
          <w:color w:val="000009"/>
        </w:rPr>
        <w:t>zastrzeżeń</w:t>
      </w:r>
      <w:r w:rsidRPr="00E85653">
        <w:rPr>
          <w:color w:val="000009"/>
          <w:spacing w:val="-7"/>
        </w:rPr>
        <w:t xml:space="preserve"> </w:t>
      </w:r>
      <w:r w:rsidRPr="00E85653">
        <w:rPr>
          <w:color w:val="000009"/>
        </w:rPr>
        <w:t>złożonych</w:t>
      </w:r>
      <w:r w:rsidRPr="00E85653">
        <w:rPr>
          <w:color w:val="000009"/>
          <w:spacing w:val="-6"/>
        </w:rPr>
        <w:t xml:space="preserve"> </w:t>
      </w:r>
      <w:r w:rsidRPr="00E85653">
        <w:rPr>
          <w:color w:val="000009"/>
        </w:rPr>
        <w:t>do</w:t>
      </w:r>
      <w:r w:rsidRPr="00E85653">
        <w:rPr>
          <w:color w:val="000009"/>
          <w:spacing w:val="-6"/>
        </w:rPr>
        <w:t xml:space="preserve"> </w:t>
      </w:r>
      <w:r w:rsidRPr="00E85653">
        <w:rPr>
          <w:color w:val="000009"/>
        </w:rPr>
        <w:t>projektu</w:t>
      </w:r>
      <w:r w:rsidRPr="00E85653">
        <w:rPr>
          <w:color w:val="000009"/>
          <w:spacing w:val="-6"/>
        </w:rPr>
        <w:t xml:space="preserve"> </w:t>
      </w:r>
      <w:r w:rsidRPr="00E85653">
        <w:rPr>
          <w:color w:val="000009"/>
          <w:spacing w:val="-2"/>
        </w:rPr>
        <w:t>klasyfikacji,</w:t>
      </w:r>
    </w:p>
    <w:p w:rsidR="00E85653" w:rsidRPr="00E85653" w:rsidRDefault="00E85653" w:rsidP="00E85653">
      <w:pPr>
        <w:pStyle w:val="Akapitzlist"/>
        <w:numPr>
          <w:ilvl w:val="2"/>
          <w:numId w:val="40"/>
        </w:numPr>
        <w:tabs>
          <w:tab w:val="left" w:pos="1104"/>
          <w:tab w:val="left" w:pos="1111"/>
        </w:tabs>
        <w:autoSpaceDE w:val="0"/>
        <w:autoSpaceDN w:val="0"/>
        <w:spacing w:before="37"/>
        <w:ind w:left="1111" w:right="17" w:hanging="634"/>
      </w:pPr>
      <w:r w:rsidRPr="00E85653">
        <w:rPr>
          <w:color w:val="000009"/>
        </w:rPr>
        <w:t>przygotowani</w:t>
      </w:r>
      <w:r w:rsidR="00523264">
        <w:rPr>
          <w:color w:val="000009"/>
        </w:rPr>
        <w:t>a</w:t>
      </w:r>
      <w:r w:rsidRPr="00E85653">
        <w:rPr>
          <w:color w:val="000009"/>
        </w:rPr>
        <w:t xml:space="preserve"> projektów decyzji klasyfikacyjnych, przedłożenie ich do weryfikacji (wpis w Dzienniku </w:t>
      </w:r>
      <w:r w:rsidR="00DA2474">
        <w:rPr>
          <w:color w:val="000009"/>
        </w:rPr>
        <w:t>Prac</w:t>
      </w:r>
      <w:r w:rsidRPr="00E85653">
        <w:rPr>
          <w:color w:val="000009"/>
        </w:rPr>
        <w:t>) oraz do podpisu starostom, dostarczenie decyzji stronom na koszt w</w:t>
      </w:r>
      <w:r w:rsidRPr="00E85653">
        <w:rPr>
          <w:color w:val="000009"/>
        </w:rPr>
        <w:t>y</w:t>
      </w:r>
      <w:r w:rsidRPr="00E85653">
        <w:rPr>
          <w:color w:val="000009"/>
        </w:rPr>
        <w:t>konawcy,</w:t>
      </w:r>
    </w:p>
    <w:p w:rsidR="00C12936" w:rsidRPr="006A4BDE" w:rsidRDefault="00E85653" w:rsidP="005D0D34">
      <w:pPr>
        <w:pStyle w:val="Akapitzlist"/>
        <w:numPr>
          <w:ilvl w:val="2"/>
          <w:numId w:val="40"/>
        </w:numPr>
        <w:tabs>
          <w:tab w:val="left" w:pos="1105"/>
          <w:tab w:val="left" w:pos="1111"/>
        </w:tabs>
        <w:autoSpaceDE w:val="0"/>
        <w:autoSpaceDN w:val="0"/>
        <w:spacing w:before="1"/>
        <w:ind w:left="1111" w:right="16" w:hanging="634"/>
      </w:pPr>
      <w:r w:rsidRPr="00E85653">
        <w:rPr>
          <w:color w:val="000009"/>
        </w:rPr>
        <w:t>stwierdzeni</w:t>
      </w:r>
      <w:r w:rsidR="00523264">
        <w:rPr>
          <w:color w:val="000009"/>
        </w:rPr>
        <w:t>a</w:t>
      </w:r>
      <w:r w:rsidRPr="00E85653">
        <w:rPr>
          <w:color w:val="000009"/>
        </w:rPr>
        <w:t xml:space="preserve"> ostateczności decyzji, skompletowanie dokumentacji prac, przygotowanie</w:t>
      </w:r>
      <w:r w:rsidRPr="00E85653">
        <w:rPr>
          <w:color w:val="000009"/>
          <w:spacing w:val="40"/>
        </w:rPr>
        <w:t xml:space="preserve"> </w:t>
      </w:r>
      <w:r w:rsidRPr="00E85653">
        <w:rPr>
          <w:color w:val="000009"/>
        </w:rPr>
        <w:t>p</w:t>
      </w:r>
      <w:r w:rsidRPr="00E85653">
        <w:rPr>
          <w:color w:val="000009"/>
        </w:rPr>
        <w:t>i</w:t>
      </w:r>
      <w:r w:rsidRPr="00E85653">
        <w:rPr>
          <w:color w:val="000009"/>
        </w:rPr>
        <w:t>sma przewodniego</w:t>
      </w:r>
      <w:r w:rsidRPr="00E85653">
        <w:rPr>
          <w:color w:val="000009"/>
          <w:spacing w:val="40"/>
        </w:rPr>
        <w:t xml:space="preserve"> </w:t>
      </w:r>
      <w:r w:rsidRPr="00E85653">
        <w:rPr>
          <w:color w:val="000009"/>
        </w:rPr>
        <w:t>w uzgodnieniu z podmiotem weryfikującym, przekazanie akt sprawy organowi II instancji, w przypadku odwołań od decyzji.</w:t>
      </w:r>
    </w:p>
    <w:p w:rsidR="006A4BDE" w:rsidRPr="00E85653" w:rsidRDefault="006A4BDE" w:rsidP="006A4BDE">
      <w:pPr>
        <w:pStyle w:val="Akapitzlist"/>
        <w:tabs>
          <w:tab w:val="left" w:pos="1105"/>
          <w:tab w:val="left" w:pos="1111"/>
        </w:tabs>
        <w:autoSpaceDE w:val="0"/>
        <w:autoSpaceDN w:val="0"/>
        <w:spacing w:before="1"/>
        <w:ind w:left="1111" w:right="16" w:firstLine="0"/>
      </w:pPr>
    </w:p>
    <w:p w:rsidR="00C12936" w:rsidRDefault="00C12936" w:rsidP="00C12936">
      <w:pPr>
        <w:pStyle w:val="Akapitzlist"/>
        <w:numPr>
          <w:ilvl w:val="0"/>
          <w:numId w:val="42"/>
        </w:numPr>
        <w:tabs>
          <w:tab w:val="left" w:pos="1595"/>
        </w:tabs>
        <w:autoSpaceDE w:val="0"/>
        <w:autoSpaceDN w:val="0"/>
        <w:spacing w:line="240" w:lineRule="auto"/>
        <w:ind w:right="8"/>
      </w:pPr>
      <w:r>
        <w:t>U</w:t>
      </w:r>
      <w:r w:rsidRPr="00C12936">
        <w:t>zyskanie pozytywnych raportów z walidacji plików GML przygotowanej bazy</w:t>
      </w:r>
      <w:r w:rsidRPr="00C12936">
        <w:rPr>
          <w:spacing w:val="80"/>
          <w:w w:val="150"/>
        </w:rPr>
        <w:t xml:space="preserve"> </w:t>
      </w:r>
      <w:r w:rsidRPr="00C12936">
        <w:t>danych</w:t>
      </w:r>
      <w:r w:rsidRPr="00C12936">
        <w:rPr>
          <w:spacing w:val="80"/>
          <w:w w:val="150"/>
        </w:rPr>
        <w:t xml:space="preserve"> </w:t>
      </w:r>
      <w:proofErr w:type="spellStart"/>
      <w:r w:rsidRPr="00C12936">
        <w:t>EGiB</w:t>
      </w:r>
      <w:proofErr w:type="spellEnd"/>
      <w:r w:rsidRPr="00C12936">
        <w:rPr>
          <w:spacing w:val="80"/>
          <w:w w:val="150"/>
        </w:rPr>
        <w:t xml:space="preserve"> </w:t>
      </w:r>
      <w:r w:rsidRPr="00C12936">
        <w:t>(wpis</w:t>
      </w:r>
      <w:r w:rsidRPr="00C12936">
        <w:rPr>
          <w:spacing w:val="80"/>
          <w:w w:val="150"/>
        </w:rPr>
        <w:t xml:space="preserve"> </w:t>
      </w:r>
      <w:r w:rsidRPr="00C12936">
        <w:t>potwierdzający</w:t>
      </w:r>
      <w:r w:rsidRPr="00C12936">
        <w:rPr>
          <w:spacing w:val="80"/>
          <w:w w:val="150"/>
        </w:rPr>
        <w:t xml:space="preserve"> </w:t>
      </w:r>
      <w:r w:rsidRPr="00C12936">
        <w:t>ten</w:t>
      </w:r>
      <w:r w:rsidRPr="00C12936">
        <w:rPr>
          <w:spacing w:val="80"/>
          <w:w w:val="150"/>
        </w:rPr>
        <w:t xml:space="preserve"> </w:t>
      </w:r>
      <w:r w:rsidRPr="00C12936">
        <w:t>fakt</w:t>
      </w:r>
      <w:r w:rsidRPr="00C12936">
        <w:rPr>
          <w:spacing w:val="80"/>
          <w:w w:val="150"/>
        </w:rPr>
        <w:t xml:space="preserve"> </w:t>
      </w:r>
      <w:r w:rsidRPr="00C12936">
        <w:t>musi</w:t>
      </w:r>
      <w:r w:rsidRPr="00C12936">
        <w:rPr>
          <w:spacing w:val="80"/>
          <w:w w:val="150"/>
        </w:rPr>
        <w:t xml:space="preserve"> </w:t>
      </w:r>
      <w:r w:rsidRPr="00C12936">
        <w:t>znaleźć</w:t>
      </w:r>
      <w:r w:rsidRPr="00C12936">
        <w:rPr>
          <w:spacing w:val="80"/>
          <w:w w:val="150"/>
        </w:rPr>
        <w:t xml:space="preserve"> </w:t>
      </w:r>
      <w:r w:rsidRPr="00C12936">
        <w:t>się</w:t>
      </w:r>
      <w:r w:rsidRPr="00C12936">
        <w:rPr>
          <w:spacing w:val="80"/>
        </w:rPr>
        <w:t xml:space="preserve"> </w:t>
      </w:r>
      <w:r w:rsidRPr="00C12936">
        <w:t>w Dzienniku Prac),</w:t>
      </w:r>
    </w:p>
    <w:p w:rsidR="00EA1D47" w:rsidRPr="00C12936" w:rsidRDefault="00EA1D47" w:rsidP="00EA1D47">
      <w:pPr>
        <w:pStyle w:val="Akapitzlist"/>
        <w:tabs>
          <w:tab w:val="left" w:pos="1595"/>
        </w:tabs>
        <w:autoSpaceDE w:val="0"/>
        <w:autoSpaceDN w:val="0"/>
        <w:spacing w:line="240" w:lineRule="auto"/>
        <w:ind w:left="720" w:right="8" w:firstLine="0"/>
      </w:pPr>
    </w:p>
    <w:p w:rsidR="00C12936" w:rsidRDefault="00EA1D47" w:rsidP="00EA1D47">
      <w:pPr>
        <w:pStyle w:val="Akapitzlist"/>
        <w:numPr>
          <w:ilvl w:val="0"/>
          <w:numId w:val="42"/>
        </w:numPr>
        <w:tabs>
          <w:tab w:val="left" w:pos="1595"/>
        </w:tabs>
        <w:autoSpaceDE w:val="0"/>
        <w:autoSpaceDN w:val="0"/>
        <w:spacing w:line="240" w:lineRule="auto"/>
        <w:ind w:right="7"/>
      </w:pPr>
      <w:r>
        <w:t>D</w:t>
      </w:r>
      <w:r w:rsidR="00C12936" w:rsidRPr="00C12936">
        <w:t>okonanie wszelkich kontroli systemowych, na które pozwala oprogramowanie oraz przekaz</w:t>
      </w:r>
      <w:r w:rsidR="00C12936" w:rsidRPr="00C12936">
        <w:t>a</w:t>
      </w:r>
      <w:r w:rsidR="00C12936" w:rsidRPr="00C12936">
        <w:t>nie raportów podmiotowi dokonującemu weryfikacji (uzyskanie akceptacji potwierdzonej wp</w:t>
      </w:r>
      <w:r w:rsidR="00C12936" w:rsidRPr="00C12936">
        <w:t>i</w:t>
      </w:r>
      <w:r w:rsidR="00C12936" w:rsidRPr="00C12936">
        <w:t>sem w Dzienniku Prac),</w:t>
      </w:r>
    </w:p>
    <w:p w:rsidR="00EA1D47" w:rsidRPr="00C12936" w:rsidRDefault="00EA1D47" w:rsidP="00EA1D47">
      <w:pPr>
        <w:pStyle w:val="Akapitzlist"/>
        <w:tabs>
          <w:tab w:val="left" w:pos="1595"/>
        </w:tabs>
        <w:autoSpaceDE w:val="0"/>
        <w:autoSpaceDN w:val="0"/>
        <w:spacing w:line="240" w:lineRule="auto"/>
        <w:ind w:left="720" w:right="7" w:firstLine="0"/>
      </w:pPr>
    </w:p>
    <w:p w:rsidR="00E85653" w:rsidRPr="00E85653" w:rsidRDefault="00EA1D47" w:rsidP="00EA1D47">
      <w:pPr>
        <w:pStyle w:val="Akapitzlist"/>
        <w:numPr>
          <w:ilvl w:val="0"/>
          <w:numId w:val="42"/>
        </w:numPr>
        <w:tabs>
          <w:tab w:val="left" w:pos="1595"/>
        </w:tabs>
        <w:autoSpaceDE w:val="0"/>
        <w:autoSpaceDN w:val="0"/>
        <w:spacing w:line="240" w:lineRule="auto"/>
        <w:ind w:right="11"/>
      </w:pPr>
      <w:r>
        <w:t>S</w:t>
      </w:r>
      <w:r w:rsidR="00C12936" w:rsidRPr="00C12936">
        <w:t>porządzenie projektu operatu opisowo-kartograficznego na podstawie zaktualizowanej i zint</w:t>
      </w:r>
      <w:r w:rsidR="00C12936" w:rsidRPr="00C12936">
        <w:t>e</w:t>
      </w:r>
      <w:r w:rsidR="00C12936" w:rsidRPr="00C12936">
        <w:t>gro</w:t>
      </w:r>
      <w:r>
        <w:t xml:space="preserve">wanej bazy danych ewidencyjnych </w:t>
      </w:r>
      <w:r w:rsidR="00E85653" w:rsidRPr="00EA1D47">
        <w:rPr>
          <w:color w:val="000009"/>
        </w:rPr>
        <w:t>zaakceptowanej</w:t>
      </w:r>
      <w:r w:rsidR="00E85653" w:rsidRPr="00EA1D47">
        <w:rPr>
          <w:color w:val="000009"/>
          <w:spacing w:val="80"/>
          <w:w w:val="150"/>
        </w:rPr>
        <w:t xml:space="preserve"> </w:t>
      </w:r>
      <w:r w:rsidR="00E85653" w:rsidRPr="00EA1D47">
        <w:rPr>
          <w:color w:val="000009"/>
        </w:rPr>
        <w:t>i</w:t>
      </w:r>
      <w:r w:rsidR="00E85653" w:rsidRPr="00EA1D47">
        <w:rPr>
          <w:color w:val="000009"/>
          <w:spacing w:val="-2"/>
        </w:rPr>
        <w:t xml:space="preserve"> </w:t>
      </w:r>
      <w:r w:rsidR="00E85653" w:rsidRPr="00EA1D47">
        <w:rPr>
          <w:color w:val="000009"/>
        </w:rPr>
        <w:t>zweryfikowanej przez Podmiot dok</w:t>
      </w:r>
      <w:r w:rsidR="00E85653" w:rsidRPr="00EA1D47">
        <w:rPr>
          <w:color w:val="000009"/>
        </w:rPr>
        <w:t>o</w:t>
      </w:r>
      <w:r w:rsidR="00E85653" w:rsidRPr="00EA1D47">
        <w:rPr>
          <w:color w:val="000009"/>
        </w:rPr>
        <w:t>nujący weryfikacji poprawności wykonania dostarczonych baz danych – potwierdzony</w:t>
      </w:r>
      <w:r w:rsidR="00E85653" w:rsidRPr="00EA1D47">
        <w:rPr>
          <w:color w:val="000009"/>
          <w:spacing w:val="40"/>
        </w:rPr>
        <w:t xml:space="preserve"> </w:t>
      </w:r>
      <w:r w:rsidR="00E85653" w:rsidRPr="00EA1D47">
        <w:rPr>
          <w:color w:val="000009"/>
        </w:rPr>
        <w:t>dok</w:t>
      </w:r>
      <w:r w:rsidR="00E85653" w:rsidRPr="00EA1D47">
        <w:rPr>
          <w:color w:val="000009"/>
        </w:rPr>
        <w:t>o</w:t>
      </w:r>
      <w:r w:rsidR="00E85653" w:rsidRPr="00EA1D47">
        <w:rPr>
          <w:color w:val="000009"/>
        </w:rPr>
        <w:t xml:space="preserve">naniem wpisu w Dzienniku </w:t>
      </w:r>
      <w:r w:rsidR="00DA2474">
        <w:rPr>
          <w:color w:val="000009"/>
        </w:rPr>
        <w:t>Prac</w:t>
      </w:r>
      <w:r w:rsidR="00E85653" w:rsidRPr="00EA1D47">
        <w:rPr>
          <w:color w:val="000009"/>
        </w:rPr>
        <w:t>,</w:t>
      </w:r>
    </w:p>
    <w:p w:rsidR="00E85653" w:rsidRPr="00E85653" w:rsidRDefault="00E85653" w:rsidP="00E85653">
      <w:pPr>
        <w:pStyle w:val="Akapitzlist"/>
        <w:numPr>
          <w:ilvl w:val="2"/>
          <w:numId w:val="40"/>
        </w:numPr>
        <w:tabs>
          <w:tab w:val="left" w:pos="1104"/>
          <w:tab w:val="left" w:pos="1111"/>
        </w:tabs>
        <w:autoSpaceDE w:val="0"/>
        <w:autoSpaceDN w:val="0"/>
        <w:ind w:left="1111" w:right="11" w:hanging="634"/>
      </w:pPr>
      <w:r w:rsidRPr="00E85653">
        <w:rPr>
          <w:color w:val="000009"/>
        </w:rPr>
        <w:t>ustalenie</w:t>
      </w:r>
      <w:r w:rsidRPr="00E85653">
        <w:rPr>
          <w:color w:val="000009"/>
          <w:spacing w:val="40"/>
        </w:rPr>
        <w:t xml:space="preserve"> </w:t>
      </w:r>
      <w:r w:rsidRPr="00E85653">
        <w:rPr>
          <w:color w:val="000009"/>
        </w:rPr>
        <w:t>daty wyłożenia, przygotowanie przez Wykonawcę ogłoszenia do prasy</w:t>
      </w:r>
      <w:r w:rsidR="00066589" w:rsidRPr="00066589">
        <w:rPr>
          <w:color w:val="FF0000"/>
        </w:rPr>
        <w:t xml:space="preserve"> </w:t>
      </w:r>
      <w:r w:rsidR="00066589" w:rsidRPr="00066589">
        <w:t>na koszt Wykonawcy (chyba, że nastąpią inne ustalenia podczas spotkań roboczych w poszczegó</w:t>
      </w:r>
      <w:r w:rsidR="00066589" w:rsidRPr="00066589">
        <w:t>l</w:t>
      </w:r>
      <w:r w:rsidR="00066589" w:rsidRPr="00066589">
        <w:t>nych powiatach)</w:t>
      </w:r>
      <w:r w:rsidRPr="00066589">
        <w:t xml:space="preserve"> </w:t>
      </w:r>
      <w:r w:rsidRPr="00E85653">
        <w:rPr>
          <w:color w:val="000009"/>
        </w:rPr>
        <w:t>– czynności</w:t>
      </w:r>
      <w:r w:rsidRPr="00E85653">
        <w:rPr>
          <w:color w:val="000009"/>
          <w:spacing w:val="40"/>
        </w:rPr>
        <w:t xml:space="preserve"> </w:t>
      </w:r>
      <w:r w:rsidRPr="00E85653">
        <w:rPr>
          <w:color w:val="000009"/>
        </w:rPr>
        <w:t>muszą być potwierdzone</w:t>
      </w:r>
      <w:r w:rsidRPr="00E85653">
        <w:rPr>
          <w:color w:val="000009"/>
          <w:spacing w:val="80"/>
        </w:rPr>
        <w:t xml:space="preserve"> </w:t>
      </w:r>
      <w:r w:rsidRPr="00E85653">
        <w:rPr>
          <w:color w:val="000009"/>
        </w:rPr>
        <w:t xml:space="preserve">wpisem w Dzienniku </w:t>
      </w:r>
      <w:r w:rsidR="00DA2474">
        <w:rPr>
          <w:color w:val="000009"/>
        </w:rPr>
        <w:t>Prac</w:t>
      </w:r>
      <w:r w:rsidRPr="00E85653">
        <w:rPr>
          <w:color w:val="000009"/>
        </w:rPr>
        <w:t xml:space="preserve"> ,</w:t>
      </w:r>
    </w:p>
    <w:p w:rsidR="00E85653" w:rsidRPr="00E85653" w:rsidRDefault="00E85653" w:rsidP="00E85653">
      <w:pPr>
        <w:pStyle w:val="Akapitzlist"/>
        <w:numPr>
          <w:ilvl w:val="2"/>
          <w:numId w:val="40"/>
        </w:numPr>
        <w:tabs>
          <w:tab w:val="left" w:pos="1104"/>
          <w:tab w:val="left" w:pos="1111"/>
        </w:tabs>
        <w:autoSpaceDE w:val="0"/>
        <w:autoSpaceDN w:val="0"/>
        <w:ind w:left="1111" w:right="12" w:hanging="634"/>
      </w:pPr>
      <w:r w:rsidRPr="00E85653">
        <w:rPr>
          <w:color w:val="000009"/>
        </w:rPr>
        <w:t>wyłożenie w siedzibie Starostw Powiatowych projektów operatów opisowo- kartografic</w:t>
      </w:r>
      <w:r w:rsidRPr="00E85653">
        <w:rPr>
          <w:color w:val="000009"/>
        </w:rPr>
        <w:t>z</w:t>
      </w:r>
      <w:r w:rsidRPr="00E85653">
        <w:rPr>
          <w:color w:val="000009"/>
        </w:rPr>
        <w:t>nych przez Wykonawcę prac modernizacyjnych, przy obecności przedstawiciela Starostwa Powiatowego, do wglądu osób fizycznych, osób prawnych</w:t>
      </w:r>
    </w:p>
    <w:p w:rsidR="00E85653" w:rsidRPr="00E85653" w:rsidRDefault="00E85653" w:rsidP="00E85653">
      <w:pPr>
        <w:pStyle w:val="Tekstpodstawowy"/>
        <w:spacing w:before="73"/>
        <w:ind w:left="1111"/>
        <w:rPr>
          <w:sz w:val="22"/>
          <w:szCs w:val="22"/>
        </w:rPr>
      </w:pPr>
      <w:r w:rsidRPr="00E85653">
        <w:rPr>
          <w:color w:val="000009"/>
          <w:sz w:val="22"/>
          <w:szCs w:val="22"/>
        </w:rPr>
        <w:t>i</w:t>
      </w:r>
      <w:r w:rsidRPr="00E85653">
        <w:rPr>
          <w:color w:val="000009"/>
          <w:spacing w:val="-4"/>
          <w:sz w:val="22"/>
          <w:szCs w:val="22"/>
        </w:rPr>
        <w:t xml:space="preserve"> </w:t>
      </w:r>
      <w:r w:rsidRPr="00E85653">
        <w:rPr>
          <w:color w:val="000009"/>
          <w:sz w:val="22"/>
          <w:szCs w:val="22"/>
        </w:rPr>
        <w:t>jednostek</w:t>
      </w:r>
      <w:r w:rsidRPr="00E85653">
        <w:rPr>
          <w:color w:val="000009"/>
          <w:spacing w:val="-6"/>
          <w:sz w:val="22"/>
          <w:szCs w:val="22"/>
        </w:rPr>
        <w:t xml:space="preserve"> </w:t>
      </w:r>
      <w:r w:rsidRPr="00E85653">
        <w:rPr>
          <w:color w:val="000009"/>
          <w:spacing w:val="-2"/>
          <w:sz w:val="22"/>
          <w:szCs w:val="22"/>
        </w:rPr>
        <w:t>organizacyjnych,</w:t>
      </w:r>
      <w:r w:rsidR="00EA3EAB" w:rsidRPr="00EA3EAB">
        <w:rPr>
          <w:spacing w:val="-2"/>
          <w:sz w:val="22"/>
          <w:szCs w:val="22"/>
        </w:rPr>
        <w:t xml:space="preserve"> a także za pomocą środków komunikacji elektronicznej</w:t>
      </w:r>
    </w:p>
    <w:p w:rsidR="00E85653" w:rsidRPr="00E85653" w:rsidRDefault="00E85653" w:rsidP="00E85653">
      <w:pPr>
        <w:pStyle w:val="Akapitzlist"/>
        <w:numPr>
          <w:ilvl w:val="2"/>
          <w:numId w:val="40"/>
        </w:numPr>
        <w:tabs>
          <w:tab w:val="left" w:pos="1104"/>
        </w:tabs>
        <w:autoSpaceDE w:val="0"/>
        <w:autoSpaceDN w:val="0"/>
        <w:spacing w:before="40"/>
        <w:ind w:left="1104" w:hanging="627"/>
      </w:pPr>
      <w:r w:rsidRPr="00E85653">
        <w:rPr>
          <w:color w:val="000009"/>
        </w:rPr>
        <w:t>sporządzenie</w:t>
      </w:r>
      <w:r w:rsidRPr="00E85653">
        <w:rPr>
          <w:color w:val="000009"/>
          <w:spacing w:val="-11"/>
        </w:rPr>
        <w:t xml:space="preserve"> </w:t>
      </w:r>
      <w:r w:rsidRPr="00E85653">
        <w:rPr>
          <w:color w:val="000009"/>
        </w:rPr>
        <w:t>dokumentacji</w:t>
      </w:r>
      <w:r w:rsidRPr="00E85653">
        <w:rPr>
          <w:color w:val="000009"/>
          <w:spacing w:val="-7"/>
        </w:rPr>
        <w:t xml:space="preserve"> </w:t>
      </w:r>
      <w:r w:rsidRPr="00E85653">
        <w:rPr>
          <w:color w:val="000009"/>
        </w:rPr>
        <w:t>z</w:t>
      </w:r>
      <w:r w:rsidRPr="00E85653">
        <w:rPr>
          <w:color w:val="000009"/>
          <w:spacing w:val="-9"/>
        </w:rPr>
        <w:t xml:space="preserve"> </w:t>
      </w:r>
      <w:r w:rsidRPr="00E85653">
        <w:rPr>
          <w:color w:val="000009"/>
        </w:rPr>
        <w:t>wyłożenia</w:t>
      </w:r>
      <w:r w:rsidRPr="00E85653">
        <w:rPr>
          <w:color w:val="000009"/>
          <w:spacing w:val="-8"/>
        </w:rPr>
        <w:t xml:space="preserve"> </w:t>
      </w:r>
      <w:r w:rsidRPr="00E85653">
        <w:rPr>
          <w:color w:val="000009"/>
        </w:rPr>
        <w:t>projektu</w:t>
      </w:r>
      <w:r w:rsidRPr="00E85653">
        <w:rPr>
          <w:color w:val="000009"/>
          <w:spacing w:val="-8"/>
        </w:rPr>
        <w:t xml:space="preserve"> </w:t>
      </w:r>
      <w:r w:rsidRPr="00E85653">
        <w:rPr>
          <w:color w:val="000009"/>
        </w:rPr>
        <w:t>operatu</w:t>
      </w:r>
      <w:r w:rsidRPr="00E85653">
        <w:rPr>
          <w:color w:val="000009"/>
          <w:spacing w:val="-8"/>
        </w:rPr>
        <w:t xml:space="preserve"> </w:t>
      </w:r>
      <w:r w:rsidRPr="00E85653">
        <w:rPr>
          <w:color w:val="000009"/>
        </w:rPr>
        <w:t>opisowo-</w:t>
      </w:r>
      <w:r w:rsidRPr="00E85653">
        <w:rPr>
          <w:color w:val="000009"/>
          <w:spacing w:val="-2"/>
        </w:rPr>
        <w:t>kartograficznego,</w:t>
      </w:r>
    </w:p>
    <w:p w:rsidR="00E85653" w:rsidRPr="00E85653" w:rsidRDefault="00E85653" w:rsidP="00E85653">
      <w:pPr>
        <w:pStyle w:val="Akapitzlist"/>
        <w:numPr>
          <w:ilvl w:val="2"/>
          <w:numId w:val="40"/>
        </w:numPr>
        <w:tabs>
          <w:tab w:val="left" w:pos="1104"/>
          <w:tab w:val="left" w:pos="1111"/>
        </w:tabs>
        <w:autoSpaceDE w:val="0"/>
        <w:autoSpaceDN w:val="0"/>
        <w:spacing w:before="37"/>
        <w:ind w:left="1111" w:right="18" w:hanging="634"/>
      </w:pPr>
      <w:r w:rsidRPr="00E85653">
        <w:rPr>
          <w:color w:val="000009"/>
        </w:rPr>
        <w:t>udział</w:t>
      </w:r>
      <w:r w:rsidRPr="00E85653">
        <w:rPr>
          <w:color w:val="000009"/>
          <w:spacing w:val="40"/>
        </w:rPr>
        <w:t xml:space="preserve"> </w:t>
      </w:r>
      <w:r w:rsidRPr="00E85653">
        <w:rPr>
          <w:color w:val="000009"/>
        </w:rPr>
        <w:t>Wykonawcy</w:t>
      </w:r>
      <w:r w:rsidRPr="00E85653">
        <w:rPr>
          <w:color w:val="000009"/>
          <w:spacing w:val="40"/>
        </w:rPr>
        <w:t xml:space="preserve"> </w:t>
      </w:r>
      <w:r w:rsidRPr="00E85653">
        <w:rPr>
          <w:color w:val="000009"/>
        </w:rPr>
        <w:t>prac</w:t>
      </w:r>
      <w:r w:rsidRPr="00E85653">
        <w:rPr>
          <w:color w:val="000009"/>
          <w:spacing w:val="40"/>
        </w:rPr>
        <w:t xml:space="preserve"> </w:t>
      </w:r>
      <w:r w:rsidRPr="00E85653">
        <w:rPr>
          <w:color w:val="000009"/>
        </w:rPr>
        <w:t>modernizacyjnych</w:t>
      </w:r>
      <w:r w:rsidRPr="00E85653">
        <w:rPr>
          <w:color w:val="000009"/>
          <w:spacing w:val="40"/>
        </w:rPr>
        <w:t xml:space="preserve"> </w:t>
      </w:r>
      <w:r w:rsidRPr="00E85653">
        <w:rPr>
          <w:color w:val="000009"/>
        </w:rPr>
        <w:t>przy</w:t>
      </w:r>
      <w:r w:rsidRPr="00E85653">
        <w:rPr>
          <w:color w:val="000009"/>
          <w:spacing w:val="40"/>
        </w:rPr>
        <w:t xml:space="preserve"> </w:t>
      </w:r>
      <w:r w:rsidRPr="00E85653">
        <w:rPr>
          <w:color w:val="000009"/>
        </w:rPr>
        <w:t>rozpatrywaniu</w:t>
      </w:r>
      <w:r w:rsidRPr="00E85653">
        <w:rPr>
          <w:color w:val="000009"/>
          <w:spacing w:val="40"/>
        </w:rPr>
        <w:t xml:space="preserve"> </w:t>
      </w:r>
      <w:r w:rsidRPr="00E85653">
        <w:rPr>
          <w:color w:val="000009"/>
        </w:rPr>
        <w:t>zgłoszonych</w:t>
      </w:r>
      <w:r w:rsidRPr="00E85653">
        <w:rPr>
          <w:color w:val="000009"/>
          <w:spacing w:val="40"/>
        </w:rPr>
        <w:t xml:space="preserve"> </w:t>
      </w:r>
      <w:r w:rsidRPr="00E85653">
        <w:rPr>
          <w:color w:val="000009"/>
        </w:rPr>
        <w:t>uwag</w:t>
      </w:r>
      <w:r w:rsidRPr="00E85653">
        <w:rPr>
          <w:color w:val="000009"/>
          <w:spacing w:val="40"/>
        </w:rPr>
        <w:t xml:space="preserve"> </w:t>
      </w:r>
      <w:r w:rsidRPr="00E85653">
        <w:rPr>
          <w:color w:val="000009"/>
        </w:rPr>
        <w:t>i</w:t>
      </w:r>
      <w:r w:rsidRPr="00E85653">
        <w:rPr>
          <w:color w:val="000009"/>
          <w:spacing w:val="-2"/>
        </w:rPr>
        <w:t xml:space="preserve"> </w:t>
      </w:r>
      <w:r w:rsidRPr="00E85653">
        <w:rPr>
          <w:color w:val="000009"/>
        </w:rPr>
        <w:t>z</w:t>
      </w:r>
      <w:r w:rsidRPr="00E85653">
        <w:rPr>
          <w:color w:val="000009"/>
        </w:rPr>
        <w:t>a</w:t>
      </w:r>
      <w:r w:rsidRPr="00E85653">
        <w:rPr>
          <w:color w:val="000009"/>
        </w:rPr>
        <w:t>strzeżeń,</w:t>
      </w:r>
      <w:r w:rsidRPr="00E85653">
        <w:rPr>
          <w:color w:val="000009"/>
          <w:spacing w:val="40"/>
        </w:rPr>
        <w:t xml:space="preserve"> </w:t>
      </w:r>
      <w:r w:rsidRPr="00E85653">
        <w:rPr>
          <w:color w:val="000009"/>
        </w:rPr>
        <w:t>w</w:t>
      </w:r>
      <w:r w:rsidRPr="00E85653">
        <w:rPr>
          <w:color w:val="000009"/>
          <w:spacing w:val="40"/>
        </w:rPr>
        <w:t xml:space="preserve"> </w:t>
      </w:r>
      <w:r w:rsidRPr="00E85653">
        <w:rPr>
          <w:color w:val="000009"/>
        </w:rPr>
        <w:t>tym</w:t>
      </w:r>
      <w:r w:rsidRPr="00E85653">
        <w:rPr>
          <w:color w:val="000009"/>
          <w:spacing w:val="40"/>
        </w:rPr>
        <w:t xml:space="preserve"> </w:t>
      </w:r>
      <w:r w:rsidRPr="00E85653">
        <w:rPr>
          <w:color w:val="000009"/>
        </w:rPr>
        <w:t>przygotowanie</w:t>
      </w:r>
      <w:r w:rsidRPr="00E85653">
        <w:rPr>
          <w:color w:val="000009"/>
          <w:spacing w:val="40"/>
        </w:rPr>
        <w:t xml:space="preserve"> </w:t>
      </w:r>
      <w:r w:rsidRPr="00E85653">
        <w:rPr>
          <w:color w:val="000009"/>
        </w:rPr>
        <w:t>projektu</w:t>
      </w:r>
      <w:r w:rsidRPr="00E85653">
        <w:rPr>
          <w:color w:val="000009"/>
          <w:spacing w:val="40"/>
        </w:rPr>
        <w:t xml:space="preserve"> </w:t>
      </w:r>
      <w:r w:rsidRPr="00E85653">
        <w:rPr>
          <w:color w:val="000009"/>
        </w:rPr>
        <w:t>informacji</w:t>
      </w:r>
      <w:r w:rsidRPr="00E85653">
        <w:rPr>
          <w:color w:val="000009"/>
          <w:spacing w:val="40"/>
        </w:rPr>
        <w:t xml:space="preserve"> </w:t>
      </w:r>
      <w:r w:rsidRPr="00E85653">
        <w:rPr>
          <w:color w:val="000009"/>
        </w:rPr>
        <w:t>pisemnej</w:t>
      </w:r>
      <w:r w:rsidRPr="00E85653">
        <w:rPr>
          <w:color w:val="000009"/>
          <w:spacing w:val="40"/>
        </w:rPr>
        <w:t xml:space="preserve"> </w:t>
      </w:r>
      <w:r w:rsidRPr="00E85653">
        <w:rPr>
          <w:color w:val="000009"/>
        </w:rPr>
        <w:t>do</w:t>
      </w:r>
      <w:r w:rsidRPr="00E85653">
        <w:rPr>
          <w:color w:val="000009"/>
          <w:spacing w:val="40"/>
        </w:rPr>
        <w:t xml:space="preserve"> </w:t>
      </w:r>
      <w:r w:rsidRPr="00E85653">
        <w:rPr>
          <w:color w:val="000009"/>
        </w:rPr>
        <w:t>zgłaszającego</w:t>
      </w:r>
      <w:r w:rsidRPr="00E85653">
        <w:rPr>
          <w:color w:val="000009"/>
          <w:spacing w:val="40"/>
        </w:rPr>
        <w:t xml:space="preserve"> </w:t>
      </w:r>
      <w:r w:rsidRPr="00E85653">
        <w:rPr>
          <w:color w:val="000009"/>
        </w:rPr>
        <w:t>o sp</w:t>
      </w:r>
      <w:r w:rsidRPr="00E85653">
        <w:rPr>
          <w:color w:val="000009"/>
        </w:rPr>
        <w:t>o</w:t>
      </w:r>
      <w:r w:rsidRPr="00E85653">
        <w:rPr>
          <w:color w:val="000009"/>
        </w:rPr>
        <w:t>sobie rozpatrzenia uwag,</w:t>
      </w:r>
      <w:r w:rsidRPr="00E85653">
        <w:rPr>
          <w:color w:val="000009"/>
          <w:spacing w:val="40"/>
        </w:rPr>
        <w:t xml:space="preserve"> </w:t>
      </w:r>
      <w:r w:rsidRPr="00E85653">
        <w:rPr>
          <w:color w:val="000009"/>
        </w:rPr>
        <w:t>prowadzenie protokołu włożenia,</w:t>
      </w:r>
    </w:p>
    <w:p w:rsidR="00E85653" w:rsidRPr="00E85653" w:rsidRDefault="00E85653" w:rsidP="00E85653">
      <w:pPr>
        <w:pStyle w:val="Akapitzlist"/>
        <w:numPr>
          <w:ilvl w:val="2"/>
          <w:numId w:val="40"/>
        </w:numPr>
        <w:tabs>
          <w:tab w:val="left" w:pos="1104"/>
        </w:tabs>
        <w:autoSpaceDE w:val="0"/>
        <w:autoSpaceDN w:val="0"/>
        <w:spacing w:before="1"/>
        <w:ind w:left="1104" w:hanging="627"/>
      </w:pPr>
      <w:r w:rsidRPr="00E85653">
        <w:rPr>
          <w:color w:val="000009"/>
        </w:rPr>
        <w:t>opracowanie</w:t>
      </w:r>
      <w:r w:rsidRPr="00E85653">
        <w:rPr>
          <w:color w:val="000009"/>
          <w:spacing w:val="-6"/>
        </w:rPr>
        <w:t xml:space="preserve"> </w:t>
      </w:r>
      <w:r w:rsidRPr="00E85653">
        <w:rPr>
          <w:color w:val="000009"/>
        </w:rPr>
        <w:t>projektu</w:t>
      </w:r>
      <w:r w:rsidRPr="00E85653">
        <w:rPr>
          <w:color w:val="000009"/>
          <w:spacing w:val="-3"/>
        </w:rPr>
        <w:t xml:space="preserve"> </w:t>
      </w:r>
      <w:r w:rsidRPr="00E85653">
        <w:rPr>
          <w:color w:val="000009"/>
        </w:rPr>
        <w:t>ogłoszenia</w:t>
      </w:r>
      <w:r w:rsidRPr="00E85653">
        <w:rPr>
          <w:color w:val="000009"/>
          <w:spacing w:val="-4"/>
        </w:rPr>
        <w:t xml:space="preserve"> </w:t>
      </w:r>
      <w:r w:rsidRPr="00E85653">
        <w:rPr>
          <w:color w:val="000009"/>
        </w:rPr>
        <w:t>o</w:t>
      </w:r>
      <w:r w:rsidRPr="00E85653">
        <w:rPr>
          <w:color w:val="000009"/>
          <w:spacing w:val="-4"/>
        </w:rPr>
        <w:t xml:space="preserve"> </w:t>
      </w:r>
      <w:r w:rsidRPr="00E85653">
        <w:rPr>
          <w:color w:val="000009"/>
        </w:rPr>
        <w:t>którym</w:t>
      </w:r>
      <w:r w:rsidRPr="00E85653">
        <w:rPr>
          <w:color w:val="000009"/>
          <w:spacing w:val="-6"/>
        </w:rPr>
        <w:t xml:space="preserve"> </w:t>
      </w:r>
      <w:r w:rsidRPr="00E85653">
        <w:rPr>
          <w:color w:val="000009"/>
        </w:rPr>
        <w:t>mowa</w:t>
      </w:r>
      <w:r w:rsidRPr="00E85653">
        <w:rPr>
          <w:color w:val="000009"/>
          <w:spacing w:val="-6"/>
        </w:rPr>
        <w:t xml:space="preserve"> </w:t>
      </w:r>
      <w:r w:rsidRPr="00E85653">
        <w:rPr>
          <w:color w:val="000009"/>
        </w:rPr>
        <w:t>w</w:t>
      </w:r>
      <w:r w:rsidRPr="00E85653">
        <w:rPr>
          <w:color w:val="000009"/>
          <w:spacing w:val="-5"/>
        </w:rPr>
        <w:t xml:space="preserve"> </w:t>
      </w:r>
      <w:r w:rsidRPr="00E85653">
        <w:rPr>
          <w:color w:val="000009"/>
        </w:rPr>
        <w:t>art.</w:t>
      </w:r>
      <w:r w:rsidRPr="00E85653">
        <w:rPr>
          <w:color w:val="000009"/>
          <w:spacing w:val="-4"/>
        </w:rPr>
        <w:t xml:space="preserve"> </w:t>
      </w:r>
      <w:r w:rsidRPr="00E85653">
        <w:rPr>
          <w:color w:val="000009"/>
        </w:rPr>
        <w:t>24a</w:t>
      </w:r>
      <w:r w:rsidRPr="00E85653">
        <w:rPr>
          <w:color w:val="000009"/>
          <w:spacing w:val="-3"/>
        </w:rPr>
        <w:t xml:space="preserve"> </w:t>
      </w:r>
      <w:r w:rsidRPr="00E85653">
        <w:rPr>
          <w:color w:val="000009"/>
        </w:rPr>
        <w:t>ust.</w:t>
      </w:r>
      <w:r w:rsidRPr="00E85653">
        <w:rPr>
          <w:color w:val="000009"/>
          <w:spacing w:val="-4"/>
        </w:rPr>
        <w:t xml:space="preserve"> </w:t>
      </w:r>
      <w:r w:rsidRPr="00E85653">
        <w:rPr>
          <w:color w:val="000009"/>
        </w:rPr>
        <w:t>8</w:t>
      </w:r>
      <w:r w:rsidRPr="00E85653">
        <w:rPr>
          <w:color w:val="000009"/>
          <w:spacing w:val="-4"/>
        </w:rPr>
        <w:t xml:space="preserve"> </w:t>
      </w:r>
      <w:r w:rsidRPr="00E85653">
        <w:rPr>
          <w:color w:val="000009"/>
        </w:rPr>
        <w:t>ustawy</w:t>
      </w:r>
      <w:r w:rsidRPr="00E85653">
        <w:rPr>
          <w:color w:val="000009"/>
          <w:spacing w:val="-5"/>
        </w:rPr>
        <w:t xml:space="preserve"> </w:t>
      </w:r>
      <w:proofErr w:type="spellStart"/>
      <w:r w:rsidRPr="00E85653">
        <w:rPr>
          <w:color w:val="000009"/>
          <w:spacing w:val="-2"/>
        </w:rPr>
        <w:t>PGiK</w:t>
      </w:r>
      <w:proofErr w:type="spellEnd"/>
      <w:r w:rsidRPr="00E85653">
        <w:rPr>
          <w:color w:val="000009"/>
          <w:spacing w:val="-2"/>
        </w:rPr>
        <w:t>,</w:t>
      </w:r>
    </w:p>
    <w:p w:rsidR="00E85653" w:rsidRPr="00E85653" w:rsidRDefault="00E85653" w:rsidP="00E85653">
      <w:pPr>
        <w:pStyle w:val="Akapitzlist"/>
        <w:numPr>
          <w:ilvl w:val="2"/>
          <w:numId w:val="40"/>
        </w:numPr>
        <w:tabs>
          <w:tab w:val="left" w:pos="1104"/>
          <w:tab w:val="left" w:pos="1111"/>
        </w:tabs>
        <w:autoSpaceDE w:val="0"/>
        <w:autoSpaceDN w:val="0"/>
        <w:spacing w:before="40"/>
        <w:ind w:left="1111" w:right="12" w:hanging="634"/>
      </w:pPr>
      <w:r w:rsidRPr="00E85653">
        <w:rPr>
          <w:color w:val="000009"/>
        </w:rPr>
        <w:t>opracowanie dokumentacji niezbędnej do doprowadzenia do pełnej zgodności zapisów</w:t>
      </w:r>
      <w:r w:rsidRPr="00E85653">
        <w:rPr>
          <w:color w:val="000009"/>
          <w:spacing w:val="61"/>
        </w:rPr>
        <w:t xml:space="preserve"> </w:t>
      </w:r>
      <w:r w:rsidRPr="00E85653">
        <w:rPr>
          <w:color w:val="000009"/>
        </w:rPr>
        <w:t>działu</w:t>
      </w:r>
      <w:r w:rsidRPr="00E85653">
        <w:rPr>
          <w:color w:val="000009"/>
          <w:spacing w:val="64"/>
        </w:rPr>
        <w:t xml:space="preserve"> </w:t>
      </w:r>
      <w:r w:rsidRPr="00E85653">
        <w:rPr>
          <w:color w:val="000009"/>
        </w:rPr>
        <w:t>I</w:t>
      </w:r>
      <w:r w:rsidRPr="00E85653">
        <w:rPr>
          <w:color w:val="000009"/>
          <w:spacing w:val="63"/>
        </w:rPr>
        <w:t xml:space="preserve">  </w:t>
      </w:r>
      <w:r w:rsidRPr="00E85653">
        <w:rPr>
          <w:color w:val="000009"/>
        </w:rPr>
        <w:t>ksiąg</w:t>
      </w:r>
      <w:r w:rsidRPr="00E85653">
        <w:rPr>
          <w:color w:val="000009"/>
          <w:spacing w:val="63"/>
        </w:rPr>
        <w:t xml:space="preserve"> </w:t>
      </w:r>
      <w:r w:rsidRPr="00E85653">
        <w:rPr>
          <w:color w:val="000009"/>
        </w:rPr>
        <w:t>wieczystych</w:t>
      </w:r>
      <w:r w:rsidRPr="00E85653">
        <w:rPr>
          <w:color w:val="000009"/>
          <w:spacing w:val="62"/>
        </w:rPr>
        <w:t xml:space="preserve"> </w:t>
      </w:r>
      <w:r w:rsidRPr="00E85653">
        <w:rPr>
          <w:color w:val="000009"/>
        </w:rPr>
        <w:t>z</w:t>
      </w:r>
      <w:r w:rsidRPr="00E85653">
        <w:rPr>
          <w:color w:val="000009"/>
          <w:spacing w:val="62"/>
        </w:rPr>
        <w:t xml:space="preserve"> </w:t>
      </w:r>
      <w:proofErr w:type="spellStart"/>
      <w:r w:rsidRPr="00E85653">
        <w:rPr>
          <w:color w:val="000009"/>
        </w:rPr>
        <w:t>EGiB</w:t>
      </w:r>
      <w:proofErr w:type="spellEnd"/>
      <w:r w:rsidRPr="00E85653">
        <w:rPr>
          <w:color w:val="000009"/>
          <w:spacing w:val="64"/>
        </w:rPr>
        <w:t xml:space="preserve"> </w:t>
      </w:r>
      <w:r w:rsidRPr="00E85653">
        <w:rPr>
          <w:color w:val="000009"/>
        </w:rPr>
        <w:t>–</w:t>
      </w:r>
      <w:r w:rsidRPr="00E85653">
        <w:rPr>
          <w:color w:val="000009"/>
          <w:spacing w:val="61"/>
        </w:rPr>
        <w:t xml:space="preserve"> </w:t>
      </w:r>
      <w:r w:rsidRPr="00E85653">
        <w:rPr>
          <w:color w:val="000009"/>
        </w:rPr>
        <w:t>wykonanie</w:t>
      </w:r>
      <w:r w:rsidRPr="00E85653">
        <w:rPr>
          <w:color w:val="000009"/>
          <w:spacing w:val="62"/>
        </w:rPr>
        <w:t xml:space="preserve"> </w:t>
      </w:r>
      <w:r w:rsidRPr="00E85653">
        <w:rPr>
          <w:color w:val="000009"/>
        </w:rPr>
        <w:t>zawiadomień</w:t>
      </w:r>
      <w:r w:rsidRPr="00E85653">
        <w:rPr>
          <w:color w:val="000009"/>
          <w:spacing w:val="63"/>
        </w:rPr>
        <w:t xml:space="preserve"> </w:t>
      </w:r>
      <w:r w:rsidRPr="00E85653">
        <w:rPr>
          <w:color w:val="000009"/>
        </w:rPr>
        <w:t>do</w:t>
      </w:r>
      <w:r w:rsidRPr="00E85653">
        <w:rPr>
          <w:color w:val="000009"/>
          <w:spacing w:val="61"/>
        </w:rPr>
        <w:t xml:space="preserve"> </w:t>
      </w:r>
      <w:r w:rsidRPr="00E85653">
        <w:rPr>
          <w:color w:val="000009"/>
        </w:rPr>
        <w:t>Sądu w</w:t>
      </w:r>
      <w:r w:rsidRPr="00E85653">
        <w:rPr>
          <w:color w:val="000009"/>
          <w:spacing w:val="-3"/>
        </w:rPr>
        <w:t xml:space="preserve"> </w:t>
      </w:r>
      <w:r w:rsidRPr="00E85653">
        <w:rPr>
          <w:color w:val="000009"/>
        </w:rPr>
        <w:t>formie określonej Warunkami Technicznymi,</w:t>
      </w:r>
      <w:r w:rsidRPr="00E85653">
        <w:rPr>
          <w:color w:val="000009"/>
          <w:spacing w:val="40"/>
        </w:rPr>
        <w:t xml:space="preserve"> </w:t>
      </w:r>
      <w:r w:rsidRPr="00E85653">
        <w:rPr>
          <w:color w:val="000009"/>
        </w:rPr>
        <w:t>przygotowanie wyrysów z mapy ewidencyjnej sł</w:t>
      </w:r>
      <w:r w:rsidRPr="00E85653">
        <w:rPr>
          <w:color w:val="000009"/>
        </w:rPr>
        <w:t>u</w:t>
      </w:r>
      <w:r w:rsidRPr="00E85653">
        <w:rPr>
          <w:color w:val="000009"/>
        </w:rPr>
        <w:t>żących za podstawę wpisów w księgach wieczystych.</w:t>
      </w:r>
    </w:p>
    <w:p w:rsidR="00E85653" w:rsidRPr="00EA1D47" w:rsidRDefault="00E85653" w:rsidP="00E85653">
      <w:pPr>
        <w:pStyle w:val="Akapitzlist"/>
        <w:numPr>
          <w:ilvl w:val="2"/>
          <w:numId w:val="40"/>
        </w:numPr>
        <w:tabs>
          <w:tab w:val="left" w:pos="1104"/>
          <w:tab w:val="left" w:pos="1111"/>
        </w:tabs>
        <w:autoSpaceDE w:val="0"/>
        <w:autoSpaceDN w:val="0"/>
        <w:spacing w:line="273" w:lineRule="auto"/>
        <w:ind w:left="1111" w:right="17" w:hanging="634"/>
      </w:pPr>
      <w:r w:rsidRPr="00E85653">
        <w:rPr>
          <w:color w:val="000009"/>
        </w:rPr>
        <w:t xml:space="preserve">wydruk i dostarczenie Zawiadomień o Zmianach w bazie danych </w:t>
      </w:r>
      <w:proofErr w:type="spellStart"/>
      <w:r w:rsidRPr="00E85653">
        <w:rPr>
          <w:color w:val="000009"/>
        </w:rPr>
        <w:t>EGiB</w:t>
      </w:r>
      <w:proofErr w:type="spellEnd"/>
      <w:r w:rsidRPr="00E85653">
        <w:rPr>
          <w:color w:val="000009"/>
        </w:rPr>
        <w:t>, o których mowa</w:t>
      </w:r>
      <w:r w:rsidRPr="00E85653">
        <w:rPr>
          <w:color w:val="000009"/>
          <w:spacing w:val="40"/>
        </w:rPr>
        <w:t xml:space="preserve"> </w:t>
      </w:r>
      <w:r w:rsidR="00EA1D47">
        <w:rPr>
          <w:color w:val="000009"/>
          <w:spacing w:val="40"/>
        </w:rPr>
        <w:t xml:space="preserve"> w </w:t>
      </w:r>
      <w:r w:rsidRPr="00E85653">
        <w:rPr>
          <w:color w:val="000009"/>
        </w:rPr>
        <w:t>rozporządzeni</w:t>
      </w:r>
      <w:r w:rsidR="00EA1D47">
        <w:rPr>
          <w:color w:val="000009"/>
        </w:rPr>
        <w:t>u</w:t>
      </w:r>
      <w:r w:rsidRPr="00E85653">
        <w:rPr>
          <w:color w:val="000009"/>
        </w:rPr>
        <w:t xml:space="preserve"> </w:t>
      </w:r>
      <w:proofErr w:type="spellStart"/>
      <w:r w:rsidRPr="00E85653">
        <w:rPr>
          <w:color w:val="000009"/>
        </w:rPr>
        <w:t>EGiB</w:t>
      </w:r>
      <w:proofErr w:type="spellEnd"/>
      <w:r w:rsidRPr="00E85653">
        <w:rPr>
          <w:color w:val="000009"/>
        </w:rPr>
        <w:t xml:space="preserve">, </w:t>
      </w:r>
    </w:p>
    <w:p w:rsidR="00EA1D47" w:rsidRPr="00E85653" w:rsidRDefault="00EA1D47" w:rsidP="00EA1D47">
      <w:pPr>
        <w:pStyle w:val="Akapitzlist"/>
        <w:tabs>
          <w:tab w:val="left" w:pos="1104"/>
          <w:tab w:val="left" w:pos="1111"/>
        </w:tabs>
        <w:autoSpaceDE w:val="0"/>
        <w:autoSpaceDN w:val="0"/>
        <w:spacing w:line="273" w:lineRule="auto"/>
        <w:ind w:left="1111" w:right="17" w:firstLine="0"/>
      </w:pPr>
    </w:p>
    <w:p w:rsidR="00E85653" w:rsidRPr="00E85653" w:rsidRDefault="00E85653" w:rsidP="00EA1D47">
      <w:pPr>
        <w:pStyle w:val="Akapitzlist"/>
        <w:numPr>
          <w:ilvl w:val="0"/>
          <w:numId w:val="42"/>
        </w:numPr>
        <w:tabs>
          <w:tab w:val="left" w:pos="539"/>
        </w:tabs>
        <w:autoSpaceDE w:val="0"/>
        <w:autoSpaceDN w:val="0"/>
        <w:spacing w:before="124"/>
        <w:rPr>
          <w:color w:val="000009"/>
        </w:rPr>
      </w:pPr>
      <w:r w:rsidRPr="00E85653">
        <w:rPr>
          <w:color w:val="000009"/>
        </w:rPr>
        <w:t>Aktualizacja</w:t>
      </w:r>
      <w:r w:rsidRPr="00E85653">
        <w:rPr>
          <w:color w:val="000009"/>
          <w:spacing w:val="35"/>
        </w:rPr>
        <w:t xml:space="preserve"> </w:t>
      </w:r>
      <w:r w:rsidRPr="00E85653">
        <w:rPr>
          <w:color w:val="000009"/>
        </w:rPr>
        <w:t>bazy</w:t>
      </w:r>
      <w:r w:rsidRPr="00E85653">
        <w:rPr>
          <w:color w:val="000009"/>
          <w:spacing w:val="-6"/>
        </w:rPr>
        <w:t xml:space="preserve"> </w:t>
      </w:r>
      <w:r w:rsidRPr="00E85653">
        <w:rPr>
          <w:color w:val="000009"/>
        </w:rPr>
        <w:t>danych</w:t>
      </w:r>
      <w:r w:rsidRPr="00E85653">
        <w:rPr>
          <w:color w:val="000009"/>
          <w:spacing w:val="-6"/>
        </w:rPr>
        <w:t xml:space="preserve"> </w:t>
      </w:r>
      <w:proofErr w:type="spellStart"/>
      <w:r w:rsidRPr="00E85653">
        <w:rPr>
          <w:color w:val="000009"/>
        </w:rPr>
        <w:t>EGiB</w:t>
      </w:r>
      <w:proofErr w:type="spellEnd"/>
      <w:r w:rsidRPr="00E85653">
        <w:rPr>
          <w:color w:val="000009"/>
        </w:rPr>
        <w:t>,</w:t>
      </w:r>
      <w:r w:rsidRPr="00E85653">
        <w:rPr>
          <w:color w:val="000009"/>
          <w:spacing w:val="-6"/>
        </w:rPr>
        <w:t xml:space="preserve"> </w:t>
      </w:r>
      <w:r w:rsidRPr="00E85653">
        <w:rPr>
          <w:color w:val="000009"/>
        </w:rPr>
        <w:t>przekazanie</w:t>
      </w:r>
      <w:r w:rsidRPr="00E85653">
        <w:rPr>
          <w:color w:val="000009"/>
          <w:spacing w:val="-5"/>
        </w:rPr>
        <w:t xml:space="preserve"> </w:t>
      </w:r>
      <w:r w:rsidRPr="00E85653">
        <w:rPr>
          <w:color w:val="000009"/>
        </w:rPr>
        <w:t>danych</w:t>
      </w:r>
      <w:r w:rsidRPr="00E85653">
        <w:rPr>
          <w:color w:val="000009"/>
          <w:spacing w:val="-4"/>
        </w:rPr>
        <w:t xml:space="preserve"> </w:t>
      </w:r>
      <w:r w:rsidRPr="00E85653">
        <w:rPr>
          <w:color w:val="000009"/>
          <w:spacing w:val="-2"/>
        </w:rPr>
        <w:t>numerycznych:</w:t>
      </w:r>
    </w:p>
    <w:p w:rsidR="00E85653" w:rsidRPr="00E85653" w:rsidRDefault="00E85653" w:rsidP="00E85653">
      <w:pPr>
        <w:pStyle w:val="Akapitzlist"/>
        <w:numPr>
          <w:ilvl w:val="2"/>
          <w:numId w:val="40"/>
        </w:numPr>
        <w:tabs>
          <w:tab w:val="left" w:pos="1104"/>
          <w:tab w:val="left" w:pos="1111"/>
        </w:tabs>
        <w:autoSpaceDE w:val="0"/>
        <w:autoSpaceDN w:val="0"/>
        <w:spacing w:before="160" w:line="273" w:lineRule="auto"/>
        <w:ind w:left="1111" w:right="17" w:hanging="634"/>
      </w:pPr>
      <w:r w:rsidRPr="00E85653">
        <w:rPr>
          <w:color w:val="000009"/>
        </w:rPr>
        <w:t>uzyskanie</w:t>
      </w:r>
      <w:r w:rsidRPr="00E85653">
        <w:rPr>
          <w:color w:val="000009"/>
          <w:spacing w:val="-2"/>
        </w:rPr>
        <w:t xml:space="preserve"> </w:t>
      </w:r>
      <w:r w:rsidRPr="00E85653">
        <w:rPr>
          <w:color w:val="000009"/>
        </w:rPr>
        <w:t>pozytywnych</w:t>
      </w:r>
      <w:r w:rsidRPr="00E85653">
        <w:rPr>
          <w:color w:val="000009"/>
          <w:spacing w:val="-1"/>
        </w:rPr>
        <w:t xml:space="preserve"> </w:t>
      </w:r>
      <w:r w:rsidRPr="00E85653">
        <w:rPr>
          <w:color w:val="000009"/>
        </w:rPr>
        <w:t>raportów</w:t>
      </w:r>
      <w:r w:rsidRPr="00E85653">
        <w:rPr>
          <w:color w:val="000009"/>
          <w:spacing w:val="-4"/>
        </w:rPr>
        <w:t xml:space="preserve"> </w:t>
      </w:r>
      <w:r w:rsidRPr="00E85653">
        <w:rPr>
          <w:color w:val="000009"/>
        </w:rPr>
        <w:t>z</w:t>
      </w:r>
      <w:r w:rsidRPr="00E85653">
        <w:rPr>
          <w:color w:val="000009"/>
          <w:spacing w:val="-1"/>
        </w:rPr>
        <w:t xml:space="preserve"> </w:t>
      </w:r>
      <w:r w:rsidRPr="00E85653">
        <w:rPr>
          <w:color w:val="000009"/>
        </w:rPr>
        <w:t>walidacji</w:t>
      </w:r>
      <w:r w:rsidRPr="00E85653">
        <w:rPr>
          <w:color w:val="000009"/>
          <w:spacing w:val="-1"/>
        </w:rPr>
        <w:t xml:space="preserve"> </w:t>
      </w:r>
      <w:r w:rsidRPr="00E85653">
        <w:rPr>
          <w:color w:val="000009"/>
        </w:rPr>
        <w:t>plików</w:t>
      </w:r>
      <w:r w:rsidRPr="00E85653">
        <w:rPr>
          <w:color w:val="000009"/>
          <w:spacing w:val="-2"/>
        </w:rPr>
        <w:t xml:space="preserve"> </w:t>
      </w:r>
      <w:r w:rsidRPr="00E85653">
        <w:rPr>
          <w:color w:val="000009"/>
        </w:rPr>
        <w:t>GML</w:t>
      </w:r>
      <w:r w:rsidRPr="00E85653">
        <w:rPr>
          <w:color w:val="000009"/>
          <w:spacing w:val="-3"/>
        </w:rPr>
        <w:t xml:space="preserve"> </w:t>
      </w:r>
      <w:r w:rsidRPr="00E85653">
        <w:rPr>
          <w:color w:val="000009"/>
        </w:rPr>
        <w:t>przygotowanej</w:t>
      </w:r>
      <w:r w:rsidRPr="00E85653">
        <w:rPr>
          <w:color w:val="000009"/>
          <w:spacing w:val="-3"/>
        </w:rPr>
        <w:t xml:space="preserve"> </w:t>
      </w:r>
      <w:r w:rsidRPr="00E85653">
        <w:rPr>
          <w:color w:val="000009"/>
        </w:rPr>
        <w:t>bazy</w:t>
      </w:r>
      <w:r w:rsidRPr="00E85653">
        <w:rPr>
          <w:color w:val="000009"/>
          <w:spacing w:val="-2"/>
        </w:rPr>
        <w:t xml:space="preserve"> </w:t>
      </w:r>
      <w:r w:rsidRPr="00E85653">
        <w:rPr>
          <w:color w:val="000009"/>
        </w:rPr>
        <w:t xml:space="preserve">danych </w:t>
      </w:r>
      <w:proofErr w:type="spellStart"/>
      <w:r w:rsidRPr="00E85653">
        <w:rPr>
          <w:color w:val="000009"/>
        </w:rPr>
        <w:t>EGiB</w:t>
      </w:r>
      <w:proofErr w:type="spellEnd"/>
      <w:r w:rsidRPr="00E85653">
        <w:rPr>
          <w:color w:val="000009"/>
        </w:rPr>
        <w:t>, wpis potwierdzający ten fakt musi znaleźć się w</w:t>
      </w:r>
      <w:r w:rsidRPr="00E85653">
        <w:rPr>
          <w:color w:val="000009"/>
          <w:spacing w:val="40"/>
        </w:rPr>
        <w:t xml:space="preserve"> </w:t>
      </w:r>
      <w:r w:rsidRPr="00E85653">
        <w:rPr>
          <w:color w:val="000009"/>
        </w:rPr>
        <w:t xml:space="preserve">Dzienniku </w:t>
      </w:r>
      <w:r w:rsidR="00DA2474">
        <w:rPr>
          <w:color w:val="000009"/>
        </w:rPr>
        <w:t>Prac</w:t>
      </w:r>
    </w:p>
    <w:p w:rsidR="00E85653" w:rsidRPr="00E85653" w:rsidRDefault="00E85653" w:rsidP="00E85653">
      <w:pPr>
        <w:pStyle w:val="Akapitzlist"/>
        <w:numPr>
          <w:ilvl w:val="2"/>
          <w:numId w:val="40"/>
        </w:numPr>
        <w:tabs>
          <w:tab w:val="left" w:pos="1104"/>
          <w:tab w:val="left" w:pos="1111"/>
        </w:tabs>
        <w:autoSpaceDE w:val="0"/>
        <w:autoSpaceDN w:val="0"/>
        <w:spacing w:before="5"/>
        <w:ind w:left="1111" w:right="15" w:hanging="634"/>
      </w:pPr>
      <w:r w:rsidRPr="00E85653">
        <w:rPr>
          <w:color w:val="000009"/>
        </w:rPr>
        <w:t>dokonaniu wszelkich kontroli systemowych, na które pozwala oprogramowanie, przekaz</w:t>
      </w:r>
      <w:r w:rsidRPr="00E85653">
        <w:rPr>
          <w:color w:val="000009"/>
        </w:rPr>
        <w:t>a</w:t>
      </w:r>
      <w:r w:rsidRPr="00E85653">
        <w:rPr>
          <w:color w:val="000009"/>
        </w:rPr>
        <w:t xml:space="preserve">nie raportów Podmiotowi dokonującemu weryfikacji, uzyskanie akceptacji potwierdzonej wpisem w Dzienniku </w:t>
      </w:r>
      <w:r w:rsidR="00DA2474">
        <w:rPr>
          <w:color w:val="000009"/>
        </w:rPr>
        <w:t>Prac</w:t>
      </w:r>
      <w:r w:rsidRPr="00E85653">
        <w:rPr>
          <w:color w:val="000009"/>
        </w:rPr>
        <w:t>,</w:t>
      </w:r>
    </w:p>
    <w:p w:rsidR="00EA3EAB" w:rsidRPr="00E85653" w:rsidRDefault="00E85653" w:rsidP="001A15BA">
      <w:pPr>
        <w:pStyle w:val="Akapitzlist"/>
        <w:numPr>
          <w:ilvl w:val="2"/>
          <w:numId w:val="40"/>
        </w:numPr>
        <w:tabs>
          <w:tab w:val="left" w:pos="1104"/>
          <w:tab w:val="left" w:pos="1111"/>
        </w:tabs>
        <w:autoSpaceDE w:val="0"/>
        <w:autoSpaceDN w:val="0"/>
        <w:spacing w:line="273" w:lineRule="auto"/>
        <w:ind w:left="1111" w:right="17" w:hanging="634"/>
      </w:pPr>
      <w:r w:rsidRPr="00E85653">
        <w:rPr>
          <w:color w:val="000009"/>
        </w:rPr>
        <w:t>aktualizacj</w:t>
      </w:r>
      <w:r w:rsidR="006A4BDE">
        <w:rPr>
          <w:color w:val="000009"/>
        </w:rPr>
        <w:t>a</w:t>
      </w:r>
      <w:r w:rsidRPr="00E85653">
        <w:rPr>
          <w:color w:val="000009"/>
        </w:rPr>
        <w:t xml:space="preserve"> komputerowej bazy danych </w:t>
      </w:r>
      <w:proofErr w:type="spellStart"/>
      <w:r w:rsidRPr="00E85653">
        <w:rPr>
          <w:color w:val="000009"/>
        </w:rPr>
        <w:t>EGiB</w:t>
      </w:r>
      <w:proofErr w:type="spellEnd"/>
      <w:r w:rsidRPr="00E85653">
        <w:rPr>
          <w:color w:val="000009"/>
        </w:rPr>
        <w:t xml:space="preserve"> w wersji systemu, w którym jest prowadz</w:t>
      </w:r>
      <w:r w:rsidRPr="00E85653">
        <w:rPr>
          <w:color w:val="000009"/>
        </w:rPr>
        <w:t>o</w:t>
      </w:r>
      <w:r w:rsidRPr="00E85653">
        <w:rPr>
          <w:color w:val="000009"/>
        </w:rPr>
        <w:t>na, (zaimplementowanie wyników pracy),</w:t>
      </w:r>
      <w:r w:rsidR="00EA3EAB" w:rsidRPr="00EA3EAB">
        <w:t xml:space="preserve"> i zintegrowanie w siedzibie Starostw Powiat</w:t>
      </w:r>
      <w:r w:rsidR="00EA3EAB" w:rsidRPr="00EA3EAB">
        <w:t>o</w:t>
      </w:r>
      <w:r w:rsidR="00EA3EAB" w:rsidRPr="00EA3EAB">
        <w:t>wych baz stanowiących rezultat prac modernizacyjnych z bazami powiatowymi, analiza przylegania granic działek, konturów i użytków.</w:t>
      </w:r>
    </w:p>
    <w:p w:rsidR="00E85653" w:rsidRPr="006A4BDE" w:rsidRDefault="00E85653" w:rsidP="00E85653">
      <w:pPr>
        <w:pStyle w:val="Akapitzlist"/>
        <w:numPr>
          <w:ilvl w:val="2"/>
          <w:numId w:val="40"/>
        </w:numPr>
        <w:tabs>
          <w:tab w:val="left" w:pos="1104"/>
          <w:tab w:val="left" w:pos="1111"/>
        </w:tabs>
        <w:autoSpaceDE w:val="0"/>
        <w:autoSpaceDN w:val="0"/>
        <w:spacing w:before="5" w:line="273" w:lineRule="auto"/>
        <w:ind w:left="1111" w:right="14" w:hanging="634"/>
      </w:pPr>
      <w:r w:rsidRPr="006A4BDE">
        <w:rPr>
          <w:color w:val="000009"/>
        </w:rPr>
        <w:t xml:space="preserve">Przekazanie </w:t>
      </w:r>
      <w:proofErr w:type="spellStart"/>
      <w:r w:rsidRPr="006A4BDE">
        <w:rPr>
          <w:color w:val="000009"/>
        </w:rPr>
        <w:t>zwalidowanego</w:t>
      </w:r>
      <w:proofErr w:type="spellEnd"/>
      <w:r w:rsidRPr="006A4BDE">
        <w:rPr>
          <w:color w:val="000009"/>
        </w:rPr>
        <w:t xml:space="preserve"> pliku GML bazy danych </w:t>
      </w:r>
      <w:proofErr w:type="spellStart"/>
      <w:r w:rsidRPr="006A4BDE">
        <w:rPr>
          <w:color w:val="000009"/>
        </w:rPr>
        <w:t>EGiB</w:t>
      </w:r>
      <w:proofErr w:type="spellEnd"/>
      <w:r w:rsidRPr="006A4BDE">
        <w:rPr>
          <w:color w:val="000009"/>
        </w:rPr>
        <w:t xml:space="preserve"> dla modernizowanych </w:t>
      </w:r>
      <w:r w:rsidRPr="006A4BDE">
        <w:rPr>
          <w:color w:val="000009"/>
          <w:spacing w:val="-2"/>
        </w:rPr>
        <w:t>obr</w:t>
      </w:r>
      <w:r w:rsidRPr="006A4BDE">
        <w:rPr>
          <w:color w:val="000009"/>
          <w:spacing w:val="-2"/>
        </w:rPr>
        <w:t>ę</w:t>
      </w:r>
      <w:r w:rsidRPr="006A4BDE">
        <w:rPr>
          <w:color w:val="000009"/>
          <w:spacing w:val="-2"/>
        </w:rPr>
        <w:t>bów,</w:t>
      </w:r>
    </w:p>
    <w:p w:rsidR="001A15BA" w:rsidRPr="006A4BDE" w:rsidRDefault="001A15BA" w:rsidP="001A15BA">
      <w:pPr>
        <w:pStyle w:val="Akapitzlist"/>
        <w:numPr>
          <w:ilvl w:val="0"/>
          <w:numId w:val="1"/>
        </w:numPr>
        <w:tabs>
          <w:tab w:val="left" w:pos="839"/>
        </w:tabs>
        <w:suppressAutoHyphens/>
        <w:spacing w:before="2" w:line="240" w:lineRule="auto"/>
        <w:ind w:right="16"/>
      </w:pPr>
      <w:r w:rsidRPr="006A4BDE">
        <w:rPr>
          <w:spacing w:val="-2"/>
        </w:rPr>
        <w:lastRenderedPageBreak/>
        <w:t xml:space="preserve">    </w:t>
      </w:r>
      <w:r w:rsidR="00A90EA7" w:rsidRPr="006A4BDE">
        <w:rPr>
          <w:spacing w:val="-2"/>
        </w:rPr>
        <w:t>H</w:t>
      </w:r>
      <w:r w:rsidRPr="006A4BDE">
        <w:rPr>
          <w:spacing w:val="-2"/>
        </w:rPr>
        <w:t>armonizac</w:t>
      </w:r>
      <w:r w:rsidR="00A90EA7" w:rsidRPr="006A4BDE">
        <w:rPr>
          <w:spacing w:val="-2"/>
        </w:rPr>
        <w:t>ja</w:t>
      </w:r>
      <w:r w:rsidRPr="006A4BDE">
        <w:rPr>
          <w:spacing w:val="-2"/>
        </w:rPr>
        <w:t xml:space="preserve"> </w:t>
      </w:r>
      <w:r w:rsidRPr="006A4BDE">
        <w:t xml:space="preserve">baz </w:t>
      </w:r>
      <w:proofErr w:type="spellStart"/>
      <w:r w:rsidRPr="006A4BDE">
        <w:t>EGiB</w:t>
      </w:r>
      <w:proofErr w:type="spellEnd"/>
      <w:r w:rsidRPr="006A4BDE">
        <w:t>, BDOT500 oraz GESUT</w:t>
      </w:r>
      <w:r w:rsidRPr="006A4BDE">
        <w:rPr>
          <w:spacing w:val="-2"/>
        </w:rPr>
        <w:t xml:space="preserve"> i redakcja kartograficzna </w:t>
      </w:r>
    </w:p>
    <w:p w:rsidR="00E85653" w:rsidRPr="00EA1D47" w:rsidRDefault="00E85653" w:rsidP="00E85653">
      <w:pPr>
        <w:pStyle w:val="Akapitzlist"/>
        <w:numPr>
          <w:ilvl w:val="2"/>
          <w:numId w:val="40"/>
        </w:numPr>
        <w:tabs>
          <w:tab w:val="left" w:pos="1104"/>
        </w:tabs>
        <w:autoSpaceDE w:val="0"/>
        <w:autoSpaceDN w:val="0"/>
        <w:spacing w:before="5"/>
        <w:ind w:left="1104" w:hanging="627"/>
      </w:pPr>
      <w:r w:rsidRPr="00E85653">
        <w:rPr>
          <w:color w:val="000009"/>
        </w:rPr>
        <w:t>Dostarczenie</w:t>
      </w:r>
      <w:r w:rsidRPr="00E85653">
        <w:rPr>
          <w:color w:val="000009"/>
          <w:spacing w:val="-5"/>
        </w:rPr>
        <w:t xml:space="preserve"> </w:t>
      </w:r>
      <w:r w:rsidRPr="00E85653">
        <w:rPr>
          <w:color w:val="000009"/>
        </w:rPr>
        <w:t>wersji</w:t>
      </w:r>
      <w:r w:rsidRPr="00E85653">
        <w:rPr>
          <w:color w:val="000009"/>
          <w:spacing w:val="-7"/>
        </w:rPr>
        <w:t xml:space="preserve"> </w:t>
      </w:r>
      <w:r w:rsidRPr="00E85653">
        <w:rPr>
          <w:color w:val="000009"/>
        </w:rPr>
        <w:t>cyfrowej</w:t>
      </w:r>
      <w:r w:rsidRPr="00E85653">
        <w:rPr>
          <w:color w:val="000009"/>
          <w:spacing w:val="-6"/>
        </w:rPr>
        <w:t xml:space="preserve"> </w:t>
      </w:r>
      <w:r w:rsidRPr="00E85653">
        <w:rPr>
          <w:color w:val="000009"/>
        </w:rPr>
        <w:t>operatu</w:t>
      </w:r>
      <w:r w:rsidRPr="00E85653">
        <w:rPr>
          <w:color w:val="000009"/>
          <w:spacing w:val="-5"/>
        </w:rPr>
        <w:t xml:space="preserve"> </w:t>
      </w:r>
    </w:p>
    <w:p w:rsidR="00EA1D47" w:rsidRPr="00EA1D47" w:rsidRDefault="00EA1D47" w:rsidP="00FE318E">
      <w:pPr>
        <w:pStyle w:val="Akapitzlist"/>
        <w:tabs>
          <w:tab w:val="left" w:pos="1104"/>
        </w:tabs>
        <w:autoSpaceDE w:val="0"/>
        <w:autoSpaceDN w:val="0"/>
        <w:spacing w:before="5"/>
        <w:ind w:left="1104" w:firstLine="0"/>
      </w:pPr>
    </w:p>
    <w:p w:rsidR="00EA1D47" w:rsidRPr="00EA1D47" w:rsidRDefault="00EA1D47" w:rsidP="00EA1D47">
      <w:pPr>
        <w:pStyle w:val="Akapitzlist"/>
        <w:numPr>
          <w:ilvl w:val="0"/>
          <w:numId w:val="42"/>
        </w:numPr>
        <w:tabs>
          <w:tab w:val="left" w:pos="839"/>
        </w:tabs>
        <w:suppressAutoHyphens/>
        <w:spacing w:line="240" w:lineRule="auto"/>
        <w:ind w:right="18"/>
      </w:pPr>
      <w:r w:rsidRPr="00EA1D47">
        <w:t>Wyjaśnienie roli Weryfikatora, szczegółowy zakres jego czynności w nadzorowaniu poprawności wykonywanych prac</w:t>
      </w:r>
      <w:r w:rsidRPr="00EA1D47">
        <w:rPr>
          <w:spacing w:val="30"/>
        </w:rPr>
        <w:t xml:space="preserve"> </w:t>
      </w:r>
      <w:r w:rsidRPr="00EA1D47">
        <w:t>oraz</w:t>
      </w:r>
      <w:r w:rsidRPr="00EA1D47">
        <w:rPr>
          <w:spacing w:val="33"/>
        </w:rPr>
        <w:t xml:space="preserve"> </w:t>
      </w:r>
      <w:r w:rsidRPr="00EA1D47">
        <w:t>zasady</w:t>
      </w:r>
      <w:r w:rsidRPr="00EA1D47">
        <w:rPr>
          <w:spacing w:val="26"/>
        </w:rPr>
        <w:t xml:space="preserve"> </w:t>
      </w:r>
      <w:r w:rsidRPr="00EA1D47">
        <w:t>współpracy</w:t>
      </w:r>
      <w:r w:rsidRPr="00EA1D47">
        <w:rPr>
          <w:spacing w:val="29"/>
        </w:rPr>
        <w:t xml:space="preserve"> </w:t>
      </w:r>
      <w:r w:rsidRPr="00EA1D47">
        <w:t>wykonawcy</w:t>
      </w:r>
      <w:r w:rsidRPr="00EA1D47">
        <w:rPr>
          <w:spacing w:val="30"/>
        </w:rPr>
        <w:t xml:space="preserve"> </w:t>
      </w:r>
      <w:r w:rsidRPr="00EA1D47">
        <w:t xml:space="preserve">baz i Weryfikatora </w:t>
      </w:r>
      <w:proofErr w:type="spellStart"/>
      <w:r w:rsidRPr="00EA1D47">
        <w:t>t.j</w:t>
      </w:r>
      <w:proofErr w:type="spellEnd"/>
      <w:r w:rsidRPr="00EA1D47">
        <w:t>. m.in. określić czas reakcji i formę na zapytania wykonawcy</w:t>
      </w:r>
      <w:r w:rsidRPr="00EA1D47">
        <w:rPr>
          <w:spacing w:val="-1"/>
        </w:rPr>
        <w:t xml:space="preserve"> </w:t>
      </w:r>
      <w:r w:rsidRPr="00EA1D47">
        <w:t>do weryfikatora, obieg dokumentów i przekazywanie baz pomiędzy Wykonawcą a Weryfikatorem</w:t>
      </w:r>
    </w:p>
    <w:p w:rsidR="00EA1D47" w:rsidRPr="00EA1D47" w:rsidRDefault="00EA1D47" w:rsidP="00EA1D47">
      <w:pPr>
        <w:pStyle w:val="Akapitzlist"/>
        <w:numPr>
          <w:ilvl w:val="0"/>
          <w:numId w:val="42"/>
        </w:numPr>
        <w:tabs>
          <w:tab w:val="left" w:pos="839"/>
        </w:tabs>
        <w:suppressAutoHyphens/>
        <w:spacing w:before="139" w:line="240" w:lineRule="auto"/>
        <w:ind w:right="12"/>
      </w:pPr>
      <w:r>
        <w:t>Opisa</w:t>
      </w:r>
      <w:r w:rsidR="006A4BDE">
        <w:t>nie</w:t>
      </w:r>
      <w:r>
        <w:t xml:space="preserve"> z</w:t>
      </w:r>
      <w:r w:rsidRPr="00EA1D47">
        <w:t xml:space="preserve">asad odbioru prac, </w:t>
      </w:r>
      <w:r w:rsidRPr="00EA1D47">
        <w:rPr>
          <w:i/>
        </w:rPr>
        <w:t xml:space="preserve">Wykonawca warunków technicznych </w:t>
      </w:r>
      <w:r w:rsidRPr="00EA1D47">
        <w:t>szczegółowo opisz</w:t>
      </w:r>
      <w:r w:rsidR="00B83D7B">
        <w:t>e</w:t>
      </w:r>
      <w:r w:rsidRPr="00EA1D47">
        <w:t xml:space="preserve"> procedurę przeprowadzenia kontroli oraz jej zakres, opisz</w:t>
      </w:r>
      <w:r w:rsidR="00B83D7B">
        <w:t>e</w:t>
      </w:r>
      <w:r w:rsidRPr="00EA1D47">
        <w:t xml:space="preserve"> także procedurę odbioru, oraz warunki konieczne do dokonania odbioru prac</w:t>
      </w:r>
    </w:p>
    <w:p w:rsidR="00EA1D47" w:rsidRPr="00EA1D47" w:rsidRDefault="00EA1D47" w:rsidP="00EA1D47">
      <w:pPr>
        <w:pStyle w:val="Akapitzlist"/>
        <w:numPr>
          <w:ilvl w:val="0"/>
          <w:numId w:val="42"/>
        </w:numPr>
        <w:tabs>
          <w:tab w:val="left" w:pos="839"/>
        </w:tabs>
        <w:suppressAutoHyphens/>
        <w:spacing w:before="61" w:line="240" w:lineRule="auto"/>
        <w:ind w:right="18"/>
      </w:pPr>
      <w:r>
        <w:t>Opisa</w:t>
      </w:r>
      <w:r w:rsidR="006A4BDE">
        <w:t>nie</w:t>
      </w:r>
      <w:r>
        <w:t xml:space="preserve"> z</w:t>
      </w:r>
      <w:r w:rsidR="006A4BDE">
        <w:t>asad</w:t>
      </w:r>
      <w:r w:rsidRPr="00EA1D47">
        <w:rPr>
          <w:spacing w:val="-7"/>
        </w:rPr>
        <w:t xml:space="preserve"> </w:t>
      </w:r>
      <w:r w:rsidRPr="00EA1D47">
        <w:t>współpracy</w:t>
      </w:r>
      <w:r w:rsidRPr="00EA1D47">
        <w:rPr>
          <w:spacing w:val="-5"/>
        </w:rPr>
        <w:t xml:space="preserve"> </w:t>
      </w:r>
      <w:r w:rsidRPr="00EA1D47">
        <w:t>w</w:t>
      </w:r>
      <w:r w:rsidRPr="00EA1D47">
        <w:rPr>
          <w:spacing w:val="-4"/>
        </w:rPr>
        <w:t xml:space="preserve"> </w:t>
      </w:r>
      <w:r w:rsidRPr="00EA1D47">
        <w:t>ramach</w:t>
      </w:r>
      <w:r w:rsidRPr="00EA1D47">
        <w:rPr>
          <w:spacing w:val="-1"/>
        </w:rPr>
        <w:t xml:space="preserve"> </w:t>
      </w:r>
      <w:r w:rsidRPr="00EA1D47">
        <w:t>gwarancji,</w:t>
      </w:r>
      <w:r w:rsidRPr="00EA1D47">
        <w:rPr>
          <w:spacing w:val="-3"/>
        </w:rPr>
        <w:t xml:space="preserve"> </w:t>
      </w:r>
      <w:r w:rsidRPr="00EA1D47">
        <w:t>w</w:t>
      </w:r>
      <w:r w:rsidRPr="00EA1D47">
        <w:rPr>
          <w:spacing w:val="-4"/>
        </w:rPr>
        <w:t xml:space="preserve"> </w:t>
      </w:r>
      <w:r w:rsidRPr="00EA1D47">
        <w:t>tym</w:t>
      </w:r>
      <w:r w:rsidRPr="00EA1D47">
        <w:rPr>
          <w:spacing w:val="-3"/>
        </w:rPr>
        <w:t xml:space="preserve"> </w:t>
      </w:r>
      <w:r w:rsidRPr="00EA1D47">
        <w:t>terminy</w:t>
      </w:r>
      <w:r w:rsidRPr="00EA1D47">
        <w:rPr>
          <w:spacing w:val="-5"/>
        </w:rPr>
        <w:t xml:space="preserve"> </w:t>
      </w:r>
      <w:r w:rsidRPr="00EA1D47">
        <w:t>usuwania</w:t>
      </w:r>
      <w:r w:rsidRPr="00EA1D47">
        <w:rPr>
          <w:spacing w:val="-2"/>
        </w:rPr>
        <w:t xml:space="preserve"> </w:t>
      </w:r>
      <w:r w:rsidRPr="00EA1D47">
        <w:t>wad gwarancyjnych przez Wykonawcę, zabezpieczenia dla Zamawiającego w sytuacji nie wywiązywania się przez Wykonawcę z usuwania wad gwarancyjnych</w:t>
      </w:r>
      <w:r>
        <w:t>.</w:t>
      </w:r>
    </w:p>
    <w:p w:rsidR="00EA1D47" w:rsidRPr="00EA1D47" w:rsidRDefault="00EA1D47" w:rsidP="00EA1D47">
      <w:pPr>
        <w:pStyle w:val="Tekstpodstawowy"/>
        <w:spacing w:before="6"/>
        <w:rPr>
          <w:sz w:val="22"/>
          <w:szCs w:val="22"/>
        </w:rPr>
      </w:pPr>
    </w:p>
    <w:p w:rsidR="00EA1D47" w:rsidRPr="00EA1D47" w:rsidRDefault="00EA1D47" w:rsidP="00EA1D47">
      <w:pPr>
        <w:pStyle w:val="Nagwek11"/>
        <w:numPr>
          <w:ilvl w:val="1"/>
          <w:numId w:val="5"/>
        </w:numPr>
        <w:tabs>
          <w:tab w:val="left" w:pos="838"/>
        </w:tabs>
        <w:suppressAutoHyphens/>
        <w:spacing w:before="1" w:line="240" w:lineRule="auto"/>
        <w:rPr>
          <w:sz w:val="22"/>
          <w:szCs w:val="22"/>
        </w:rPr>
      </w:pPr>
      <w:r w:rsidRPr="00EA1D47">
        <w:rPr>
          <w:sz w:val="22"/>
          <w:szCs w:val="22"/>
        </w:rPr>
        <w:t>Współpraca</w:t>
      </w:r>
      <w:r w:rsidRPr="00EA1D47">
        <w:rPr>
          <w:spacing w:val="-4"/>
          <w:sz w:val="22"/>
          <w:szCs w:val="22"/>
        </w:rPr>
        <w:t xml:space="preserve"> </w:t>
      </w:r>
      <w:r w:rsidRPr="00EA1D47">
        <w:rPr>
          <w:sz w:val="22"/>
          <w:szCs w:val="22"/>
        </w:rPr>
        <w:t>z</w:t>
      </w:r>
      <w:r w:rsidRPr="00EA1D47">
        <w:rPr>
          <w:spacing w:val="-5"/>
          <w:sz w:val="22"/>
          <w:szCs w:val="22"/>
        </w:rPr>
        <w:t xml:space="preserve"> </w:t>
      </w:r>
      <w:r w:rsidRPr="00EA1D47">
        <w:rPr>
          <w:spacing w:val="-2"/>
          <w:sz w:val="22"/>
          <w:szCs w:val="22"/>
        </w:rPr>
        <w:t>zamawiającym:</w:t>
      </w:r>
    </w:p>
    <w:p w:rsidR="00EA1D47" w:rsidRDefault="00EA1D47" w:rsidP="00EA1D47">
      <w:pPr>
        <w:spacing w:before="133"/>
        <w:ind w:left="839" w:right="14" w:firstLine="360"/>
      </w:pPr>
      <w:r w:rsidRPr="00EA1D47">
        <w:t>Wszelkie</w:t>
      </w:r>
      <w:r w:rsidRPr="00EA1D47">
        <w:rPr>
          <w:spacing w:val="80"/>
        </w:rPr>
        <w:t xml:space="preserve"> </w:t>
      </w:r>
      <w:r w:rsidRPr="00EA1D47">
        <w:t>wątpliwości</w:t>
      </w:r>
      <w:r w:rsidRPr="00EA1D47">
        <w:rPr>
          <w:spacing w:val="79"/>
          <w:w w:val="150"/>
        </w:rPr>
        <w:t xml:space="preserve"> </w:t>
      </w:r>
      <w:r w:rsidRPr="00EA1D47">
        <w:rPr>
          <w:i/>
        </w:rPr>
        <w:t>Wykonawca</w:t>
      </w:r>
      <w:r w:rsidRPr="00EA1D47">
        <w:rPr>
          <w:i/>
          <w:spacing w:val="77"/>
          <w:w w:val="150"/>
        </w:rPr>
        <w:t xml:space="preserve"> </w:t>
      </w:r>
      <w:r w:rsidRPr="00EA1D47">
        <w:rPr>
          <w:i/>
        </w:rPr>
        <w:t>warunków</w:t>
      </w:r>
      <w:r w:rsidRPr="00EA1D47">
        <w:rPr>
          <w:i/>
          <w:spacing w:val="80"/>
        </w:rPr>
        <w:t xml:space="preserve"> </w:t>
      </w:r>
      <w:r w:rsidRPr="00EA1D47">
        <w:rPr>
          <w:i/>
        </w:rPr>
        <w:t>technicznych</w:t>
      </w:r>
      <w:r w:rsidRPr="00EA1D47">
        <w:rPr>
          <w:i/>
          <w:spacing w:val="77"/>
          <w:w w:val="150"/>
        </w:rPr>
        <w:t xml:space="preserve"> </w:t>
      </w:r>
      <w:r w:rsidRPr="00EA1D47">
        <w:t>winien</w:t>
      </w:r>
      <w:r w:rsidRPr="00EA1D47">
        <w:rPr>
          <w:spacing w:val="76"/>
          <w:w w:val="150"/>
        </w:rPr>
        <w:t xml:space="preserve"> </w:t>
      </w:r>
      <w:r w:rsidRPr="00EA1D47">
        <w:t>uzgadniać z</w:t>
      </w:r>
      <w:r w:rsidRPr="00EA1D47">
        <w:rPr>
          <w:spacing w:val="-1"/>
        </w:rPr>
        <w:t xml:space="preserve"> </w:t>
      </w:r>
      <w:r w:rsidRPr="00EA1D47">
        <w:t xml:space="preserve">Zamawiającym. Uzgodnienia winny być prowadzone w formie pisemnej w postaci </w:t>
      </w:r>
      <w:r w:rsidR="00DA2474">
        <w:t>D</w:t>
      </w:r>
      <w:r w:rsidRPr="00EA1D47">
        <w:t xml:space="preserve">ziennika </w:t>
      </w:r>
      <w:r w:rsidR="00DA2474">
        <w:t>Prac</w:t>
      </w:r>
      <w:r w:rsidRPr="00EA1D47">
        <w:t xml:space="preserve">. Prowadzenie </w:t>
      </w:r>
      <w:r w:rsidR="00DA2474">
        <w:t>D</w:t>
      </w:r>
      <w:r w:rsidRPr="00EA1D47">
        <w:t xml:space="preserve">ziennika </w:t>
      </w:r>
      <w:r w:rsidR="00DA2474">
        <w:t>Prac</w:t>
      </w:r>
      <w:r w:rsidRPr="00EA1D47">
        <w:t xml:space="preserve"> znajduje się po stronie </w:t>
      </w:r>
      <w:r w:rsidRPr="00EA1D47">
        <w:rPr>
          <w:i/>
        </w:rPr>
        <w:t>Wykonawcy warunków technic</w:t>
      </w:r>
      <w:r w:rsidRPr="00EA1D47">
        <w:rPr>
          <w:i/>
        </w:rPr>
        <w:t>z</w:t>
      </w:r>
      <w:r w:rsidRPr="00EA1D47">
        <w:rPr>
          <w:i/>
        </w:rPr>
        <w:t>nych</w:t>
      </w:r>
      <w:r w:rsidRPr="00EA1D47">
        <w:t xml:space="preserve">. </w:t>
      </w:r>
      <w:r w:rsidRPr="00EA1D47">
        <w:rPr>
          <w:i/>
        </w:rPr>
        <w:t xml:space="preserve">Wykonawca warunków technicznych </w:t>
      </w:r>
      <w:r w:rsidRPr="00EA1D47">
        <w:t>przedstawia propozycję rozwiązania spornych kwestii i przedstawia Zamawiającemu.</w:t>
      </w:r>
    </w:p>
    <w:p w:rsidR="00A90EA7" w:rsidRDefault="00A90EA7" w:rsidP="00A90EA7">
      <w:pPr>
        <w:spacing w:before="133"/>
        <w:ind w:left="839" w:right="14"/>
        <w:rPr>
          <w:sz w:val="24"/>
          <w:szCs w:val="24"/>
        </w:rPr>
      </w:pPr>
      <w:r>
        <w:rPr>
          <w:sz w:val="24"/>
          <w:szCs w:val="24"/>
        </w:rPr>
        <w:t>UWAGA:</w:t>
      </w:r>
    </w:p>
    <w:p w:rsidR="00A90EA7" w:rsidRPr="00A90EA7" w:rsidRDefault="00A90EA7" w:rsidP="00A90EA7">
      <w:pPr>
        <w:spacing w:before="133"/>
        <w:ind w:left="839" w:right="14"/>
        <w:rPr>
          <w:b/>
        </w:rPr>
      </w:pPr>
      <w:r w:rsidRPr="00A90EA7">
        <w:rPr>
          <w:b/>
          <w:i/>
        </w:rPr>
        <w:t>Wykonawca</w:t>
      </w:r>
      <w:r w:rsidRPr="00A90EA7">
        <w:rPr>
          <w:b/>
          <w:i/>
          <w:spacing w:val="77"/>
          <w:w w:val="150"/>
        </w:rPr>
        <w:t xml:space="preserve"> </w:t>
      </w:r>
      <w:r w:rsidRPr="00A90EA7">
        <w:rPr>
          <w:b/>
          <w:i/>
        </w:rPr>
        <w:t>warunków</w:t>
      </w:r>
      <w:r w:rsidRPr="00A90EA7">
        <w:rPr>
          <w:b/>
          <w:i/>
          <w:spacing w:val="80"/>
        </w:rPr>
        <w:t xml:space="preserve"> </w:t>
      </w:r>
      <w:r w:rsidRPr="00A90EA7">
        <w:rPr>
          <w:b/>
          <w:i/>
        </w:rPr>
        <w:t xml:space="preserve">technicznych </w:t>
      </w:r>
      <w:r w:rsidRPr="00A90EA7">
        <w:rPr>
          <w:b/>
        </w:rPr>
        <w:t>będzie zobowiązany uczestniczyć w przygotow</w:t>
      </w:r>
      <w:r w:rsidRPr="00A90EA7">
        <w:rPr>
          <w:b/>
        </w:rPr>
        <w:t>y</w:t>
      </w:r>
      <w:r w:rsidRPr="00A90EA7">
        <w:rPr>
          <w:b/>
        </w:rPr>
        <w:t>waniu/uzgodnieniu odpowiedzi na pytania, które będą dotyczyć przetargu na Wykona</w:t>
      </w:r>
      <w:r w:rsidRPr="00A90EA7">
        <w:rPr>
          <w:b/>
        </w:rPr>
        <w:t>w</w:t>
      </w:r>
      <w:r w:rsidRPr="00A90EA7">
        <w:rPr>
          <w:b/>
        </w:rPr>
        <w:t>stwo baz, o ile pytania będą miały związek z treścią warunków technicznych.</w:t>
      </w:r>
    </w:p>
    <w:p w:rsidR="00EA1D47" w:rsidRPr="00EA1D47" w:rsidRDefault="00EA1D47" w:rsidP="00EA1D47">
      <w:pPr>
        <w:pStyle w:val="Akapitzlist"/>
        <w:tabs>
          <w:tab w:val="left" w:pos="1104"/>
        </w:tabs>
        <w:autoSpaceDE w:val="0"/>
        <w:autoSpaceDN w:val="0"/>
        <w:spacing w:before="5"/>
        <w:ind w:left="544" w:firstLine="0"/>
      </w:pPr>
    </w:p>
    <w:p w:rsidR="00E85653" w:rsidRPr="00EA1D47" w:rsidRDefault="00E85653" w:rsidP="00E85653">
      <w:pPr>
        <w:pStyle w:val="Nagwek21"/>
        <w:tabs>
          <w:tab w:val="left" w:pos="538"/>
        </w:tabs>
        <w:spacing w:before="72"/>
      </w:pPr>
    </w:p>
    <w:p w:rsidR="00E85653" w:rsidRPr="00E85653" w:rsidRDefault="00E85653" w:rsidP="00E85653">
      <w:pPr>
        <w:pStyle w:val="Nagwek21"/>
        <w:tabs>
          <w:tab w:val="left" w:pos="538"/>
        </w:tabs>
        <w:spacing w:before="72"/>
      </w:pPr>
    </w:p>
    <w:p w:rsidR="00E85653" w:rsidRPr="00E85653" w:rsidRDefault="00E85653" w:rsidP="00E85653">
      <w:pPr>
        <w:pStyle w:val="Nagwek21"/>
        <w:tabs>
          <w:tab w:val="left" w:pos="538"/>
        </w:tabs>
        <w:spacing w:before="72"/>
      </w:pPr>
    </w:p>
    <w:sectPr w:rsidR="00E85653" w:rsidRPr="00E85653" w:rsidSect="00C12936">
      <w:footerReference w:type="default" r:id="rId11"/>
      <w:footerReference w:type="first" r:id="rId12"/>
      <w:pgSz w:w="11900" w:h="16840"/>
      <w:pgMar w:top="900" w:right="1417" w:bottom="920" w:left="1275" w:header="0" w:footer="662"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030" w:rsidRDefault="00396030" w:rsidP="00CF22EC">
      <w:r>
        <w:separator/>
      </w:r>
    </w:p>
  </w:endnote>
  <w:endnote w:type="continuationSeparator" w:id="0">
    <w:p w:rsidR="00396030" w:rsidRDefault="00396030" w:rsidP="00CF22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EE"/>
    <w:family w:val="swiss"/>
    <w:pitch w:val="variable"/>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BA" w:rsidRDefault="00CC26DA">
    <w:pPr>
      <w:pStyle w:val="Tekstpodstawowy"/>
      <w:spacing w:line="14" w:lineRule="auto"/>
      <w:rPr>
        <w:sz w:val="18"/>
      </w:rPr>
    </w:pPr>
    <w:r w:rsidRPr="00CC26DA">
      <w:rPr>
        <w:noProof/>
        <w:lang w:val="en-GB" w:eastAsia="en-GB"/>
      </w:rPr>
      <w:pict>
        <v:rect id="Rectangle 7" o:spid="_x0000_s4099" style="position:absolute;left:0;text-align:left;margin-left:488.75pt;margin-top:794.35pt;width:17.85pt;height:13.15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" stroked="f" strokeweight="0">
          <v:textbox inset="0,0,0,0">
            <w:txbxContent>
              <w:p w:rsidR="001A15BA" w:rsidRDefault="00CC26DA">
                <w:pPr>
                  <w:pStyle w:val="Zawartoramki"/>
                  <w:spacing w:before="12"/>
                  <w:ind w:left="60"/>
                  <w:rPr>
                    <w:rFonts w:ascii="Arial MT" w:hAnsi="Arial MT"/>
                    <w:sz w:val="20"/>
                  </w:rPr>
                </w:pPr>
                <w:r>
                  <w:rPr>
                    <w:rFonts w:ascii="Arial MT" w:hAnsi="Arial MT"/>
                    <w:spacing w:val="-5"/>
                    <w:sz w:val="20"/>
                  </w:rPr>
                  <w:fldChar w:fldCharType="begin"/>
                </w:r>
                <w:r w:rsidR="001A15BA">
                  <w:rPr>
                    <w:rFonts w:ascii="Arial MT" w:hAnsi="Arial MT"/>
                    <w:spacing w:val="-5"/>
                    <w:sz w:val="20"/>
                  </w:rPr>
                  <w:instrText xml:space="preserve"> PAGE </w:instrText>
                </w:r>
                <w:r>
                  <w:rPr>
                    <w:rFonts w:ascii="Arial MT" w:hAnsi="Arial MT"/>
                    <w:spacing w:val="-5"/>
                    <w:sz w:val="20"/>
                  </w:rPr>
                  <w:fldChar w:fldCharType="separate"/>
                </w:r>
                <w:r w:rsidR="00BA0510">
                  <w:rPr>
                    <w:rFonts w:ascii="Arial MT" w:hAnsi="Arial MT"/>
                    <w:noProof/>
                    <w:spacing w:val="-5"/>
                    <w:sz w:val="20"/>
                  </w:rPr>
                  <w:t>1</w:t>
                </w:r>
                <w:r>
                  <w:rPr>
                    <w:rFonts w:ascii="Arial MT" w:hAnsi="Arial MT"/>
                    <w:spacing w:val="-5"/>
                    <w:sz w:val="20"/>
                  </w:rPr>
                  <w:fldChar w:fldCharType="end"/>
                </w:r>
                <w:r w:rsidR="001A15BA">
                  <w:rPr>
                    <w:rFonts w:ascii="Arial MT" w:hAnsi="Arial MT"/>
                    <w:spacing w:val="-5"/>
                    <w:sz w:val="20"/>
                  </w:rPr>
                  <w:t>/</w:t>
                </w:r>
                <w:r>
                  <w:rPr>
                    <w:rFonts w:ascii="Arial MT" w:hAnsi="Arial MT"/>
                    <w:spacing w:val="-5"/>
                    <w:sz w:val="20"/>
                  </w:rPr>
                  <w:fldChar w:fldCharType="begin"/>
                </w:r>
                <w:r w:rsidR="001A15BA">
                  <w:rPr>
                    <w:rFonts w:ascii="Arial MT" w:hAnsi="Arial MT"/>
                    <w:spacing w:val="-5"/>
                    <w:sz w:val="20"/>
                  </w:rPr>
                  <w:instrText xml:space="preserve"> NUMPAGES </w:instrText>
                </w:r>
                <w:r>
                  <w:rPr>
                    <w:rFonts w:ascii="Arial MT" w:hAnsi="Arial MT"/>
                    <w:spacing w:val="-5"/>
                    <w:sz w:val="20"/>
                  </w:rPr>
                  <w:fldChar w:fldCharType="separate"/>
                </w:r>
                <w:r w:rsidR="00BA0510">
                  <w:rPr>
                    <w:rFonts w:ascii="Arial MT" w:hAnsi="Arial MT"/>
                    <w:noProof/>
                    <w:spacing w:val="-5"/>
                    <w:sz w:val="20"/>
                  </w:rPr>
                  <w:t>20</w:t>
                </w:r>
                <w:r>
                  <w:rPr>
                    <w:rFonts w:ascii="Arial MT" w:hAnsi="Arial MT"/>
                    <w:spacing w:val="-5"/>
                    <w:sz w:val="20"/>
                  </w:rPr>
                  <w:fldChar w:fldCharType="end"/>
                </w:r>
              </w:p>
            </w:txbxContent>
          </v:textbox>
          <w10:wrap anchorx="page" anchory="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BA" w:rsidRDefault="00CC26DA">
    <w:pPr>
      <w:pStyle w:val="Tekstpodstawowy"/>
      <w:spacing w:line="14" w:lineRule="auto"/>
      <w:rPr>
        <w:sz w:val="18"/>
      </w:rPr>
    </w:pPr>
    <w:r w:rsidRPr="00CC26DA">
      <w:rPr>
        <w:noProof/>
        <w:lang w:val="en-GB" w:eastAsia="en-GB"/>
      </w:rPr>
      <w:pict>
        <v:rect id="Rectangle 6" o:spid="_x0000_s4098" style="position:absolute;left:0;text-align:left;margin-left:488.75pt;margin-top:794.35pt;width:17.85pt;height:13.15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" stroked="f" strokeweight="0">
          <v:textbox inset="0,0,0,0">
            <w:txbxContent>
              <w:p w:rsidR="001A15BA" w:rsidRDefault="00CC26DA">
                <w:pPr>
                  <w:pStyle w:val="Zawartoramki"/>
                  <w:spacing w:before="12"/>
                  <w:ind w:left="60"/>
                  <w:rPr>
                    <w:rFonts w:ascii="Arial MT" w:hAnsi="Arial MT"/>
                    <w:sz w:val="20"/>
                  </w:rPr>
                </w:pPr>
                <w:r>
                  <w:rPr>
                    <w:rFonts w:ascii="Arial MT" w:hAnsi="Arial MT"/>
                    <w:spacing w:val="-5"/>
                    <w:sz w:val="20"/>
                  </w:rPr>
                  <w:fldChar w:fldCharType="begin"/>
                </w:r>
                <w:r w:rsidR="001A15BA">
                  <w:rPr>
                    <w:rFonts w:ascii="Arial MT" w:hAnsi="Arial MT"/>
                    <w:spacing w:val="-5"/>
                    <w:sz w:val="20"/>
                  </w:rPr>
                  <w:instrText xml:space="preserve"> PAGE </w:instrText>
                </w:r>
                <w:r>
                  <w:rPr>
                    <w:rFonts w:ascii="Arial MT" w:hAnsi="Arial MT"/>
                    <w:spacing w:val="-5"/>
                    <w:sz w:val="20"/>
                  </w:rPr>
                  <w:fldChar w:fldCharType="separate"/>
                </w:r>
                <w:r w:rsidR="001A15BA">
                  <w:rPr>
                    <w:rFonts w:ascii="Arial MT" w:hAnsi="Arial MT"/>
                    <w:spacing w:val="-5"/>
                    <w:sz w:val="20"/>
                  </w:rPr>
                  <w:t>1</w:t>
                </w:r>
                <w:r>
                  <w:rPr>
                    <w:rFonts w:ascii="Arial MT" w:hAnsi="Arial MT"/>
                    <w:spacing w:val="-5"/>
                    <w:sz w:val="20"/>
                  </w:rPr>
                  <w:fldChar w:fldCharType="end"/>
                </w:r>
                <w:r w:rsidR="001A15BA">
                  <w:rPr>
                    <w:rFonts w:ascii="Arial MT" w:hAnsi="Arial MT"/>
                    <w:spacing w:val="-5"/>
                    <w:sz w:val="20"/>
                  </w:rPr>
                  <w:t>/</w:t>
                </w:r>
                <w:r>
                  <w:rPr>
                    <w:rFonts w:ascii="Arial MT" w:hAnsi="Arial MT"/>
                    <w:spacing w:val="-5"/>
                    <w:sz w:val="20"/>
                  </w:rPr>
                  <w:fldChar w:fldCharType="begin"/>
                </w:r>
                <w:r w:rsidR="001A15BA">
                  <w:rPr>
                    <w:rFonts w:ascii="Arial MT" w:hAnsi="Arial MT"/>
                    <w:spacing w:val="-5"/>
                    <w:sz w:val="20"/>
                  </w:rPr>
                  <w:instrText xml:space="preserve"> NUMPAGES </w:instrText>
                </w:r>
                <w:r>
                  <w:rPr>
                    <w:rFonts w:ascii="Arial MT" w:hAnsi="Arial MT"/>
                    <w:spacing w:val="-5"/>
                    <w:sz w:val="20"/>
                  </w:rPr>
                  <w:fldChar w:fldCharType="separate"/>
                </w:r>
                <w:r w:rsidR="001A15BA">
                  <w:rPr>
                    <w:rFonts w:ascii="Arial MT" w:hAnsi="Arial MT"/>
                    <w:spacing w:val="-5"/>
                    <w:sz w:val="20"/>
                  </w:rPr>
                  <w:t>6</w:t>
                </w:r>
                <w:r>
                  <w:rPr>
                    <w:rFonts w:ascii="Arial MT" w:hAnsi="Arial MT"/>
                    <w:spacing w:val="-5"/>
                    <w:sz w:val="20"/>
                  </w:rPr>
                  <w:fldChar w:fldCharType="end"/>
                </w:r>
              </w:p>
            </w:txbxContent>
          </v:textbox>
          <w10:wrap anchorx="page" anchory="pag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BA" w:rsidRDefault="00CC26DA">
    <w:pPr>
      <w:pStyle w:val="Tekstpodstawowy"/>
      <w:spacing w:line="14" w:lineRule="auto"/>
      <w:rPr>
        <w:sz w:val="18"/>
      </w:rPr>
    </w:pPr>
    <w:r w:rsidRPr="00CC26DA">
      <w:rPr>
        <w:noProof/>
        <w:lang w:val="en-GB" w:eastAsia="en-GB"/>
      </w:rPr>
      <w:pict>
        <v:rect id="Rectangle 1" o:spid="_x0000_s4097" style="position:absolute;left:0;text-align:left;margin-left:488.75pt;margin-top:794.35pt;width:17.85pt;height:13.15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" stroked="f" strokeweight="0">
          <v:textbox inset="0,0,0,0">
            <w:txbxContent>
              <w:p w:rsidR="001A15BA" w:rsidRDefault="00CC26DA">
                <w:pPr>
                  <w:pStyle w:val="Zawartoramki"/>
                  <w:spacing w:before="12"/>
                  <w:ind w:left="60"/>
                  <w:rPr>
                    <w:rFonts w:ascii="Arial MT" w:hAnsi="Arial MT"/>
                    <w:sz w:val="20"/>
                  </w:rPr>
                </w:pPr>
                <w:r>
                  <w:rPr>
                    <w:rFonts w:ascii="Arial MT" w:hAnsi="Arial MT"/>
                    <w:spacing w:val="-5"/>
                    <w:sz w:val="20"/>
                  </w:rPr>
                  <w:fldChar w:fldCharType="begin"/>
                </w:r>
                <w:r w:rsidR="001A15BA">
                  <w:rPr>
                    <w:rFonts w:ascii="Arial MT" w:hAnsi="Arial MT"/>
                    <w:spacing w:val="-5"/>
                    <w:sz w:val="20"/>
                  </w:rPr>
                  <w:instrText xml:space="preserve"> PAGE </w:instrText>
                </w:r>
                <w:r>
                  <w:rPr>
                    <w:rFonts w:ascii="Arial MT" w:hAnsi="Arial MT"/>
                    <w:spacing w:val="-5"/>
                    <w:sz w:val="20"/>
                  </w:rPr>
                  <w:fldChar w:fldCharType="separate"/>
                </w:r>
                <w:r w:rsidR="00BA0510">
                  <w:rPr>
                    <w:rFonts w:ascii="Arial MT" w:hAnsi="Arial MT"/>
                    <w:noProof/>
                    <w:spacing w:val="-5"/>
                    <w:sz w:val="20"/>
                  </w:rPr>
                  <w:t>3</w:t>
                </w:r>
                <w:r>
                  <w:rPr>
                    <w:rFonts w:ascii="Arial MT" w:hAnsi="Arial MT"/>
                    <w:spacing w:val="-5"/>
                    <w:sz w:val="20"/>
                  </w:rPr>
                  <w:fldChar w:fldCharType="end"/>
                </w:r>
                <w:r w:rsidR="001A15BA">
                  <w:rPr>
                    <w:rFonts w:ascii="Arial MT" w:hAnsi="Arial MT"/>
                    <w:spacing w:val="-5"/>
                    <w:sz w:val="20"/>
                  </w:rPr>
                  <w:t>/</w:t>
                </w:r>
                <w:r>
                  <w:rPr>
                    <w:rFonts w:ascii="Arial MT" w:hAnsi="Arial MT"/>
                    <w:spacing w:val="-5"/>
                    <w:sz w:val="20"/>
                  </w:rPr>
                  <w:fldChar w:fldCharType="begin"/>
                </w:r>
                <w:r w:rsidR="001A15BA">
                  <w:rPr>
                    <w:rFonts w:ascii="Arial MT" w:hAnsi="Arial MT"/>
                    <w:spacing w:val="-5"/>
                    <w:sz w:val="20"/>
                  </w:rPr>
                  <w:instrText xml:space="preserve"> NUMPAGES </w:instrText>
                </w:r>
                <w:r>
                  <w:rPr>
                    <w:rFonts w:ascii="Arial MT" w:hAnsi="Arial MT"/>
                    <w:spacing w:val="-5"/>
                    <w:sz w:val="20"/>
                  </w:rPr>
                  <w:fldChar w:fldCharType="separate"/>
                </w:r>
                <w:r w:rsidR="00BA0510">
                  <w:rPr>
                    <w:rFonts w:ascii="Arial MT" w:hAnsi="Arial MT"/>
                    <w:noProof/>
                    <w:spacing w:val="-5"/>
                    <w:sz w:val="20"/>
                  </w:rPr>
                  <w:t>20</w:t>
                </w:r>
                <w:r>
                  <w:rPr>
                    <w:rFonts w:ascii="Arial MT" w:hAnsi="Arial MT"/>
                    <w:spacing w:val="-5"/>
                    <w:sz w:val="20"/>
                  </w:rPr>
                  <w:fldChar w:fldCharType="end"/>
                </w:r>
              </w:p>
            </w:txbxContent>
          </v:textbox>
          <w10:wrap anchorx="page" anchory="page"/>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BA" w:rsidRDefault="001A15B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030" w:rsidRDefault="00396030" w:rsidP="00CF22EC">
      <w:r>
        <w:separator/>
      </w:r>
    </w:p>
  </w:footnote>
  <w:footnote w:type="continuationSeparator" w:id="0">
    <w:p w:rsidR="00396030" w:rsidRDefault="00396030" w:rsidP="00CF22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5BA" w:rsidRPr="006A6D14" w:rsidRDefault="001A15BA" w:rsidP="006A6D14">
    <w:pPr>
      <w:pStyle w:val="NormalnyWeb"/>
    </w:pPr>
    <w:r>
      <w:rPr>
        <w:noProof/>
        <w:lang w:val="pl-PL" w:eastAsia="pl-PL"/>
      </w:rPr>
      <w:drawing>
        <wp:inline distT="0" distB="0" distL="0" distR="0">
          <wp:extent cx="6246335" cy="627453"/>
          <wp:effectExtent l="0" t="0" r="0" b="0"/>
          <wp:docPr id="1" name="Obraz 1" descr="C:\Users\A_MALI~1\AppData\Local\Temp\7zO0F923104\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_MALI~1\AppData\Local\Temp\7zO0F923104\zestawienie znakow kolor.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77360" cy="63057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26B68"/>
    <w:multiLevelType w:val="multilevel"/>
    <w:tmpl w:val="8C1A6B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000715"/>
    <w:multiLevelType w:val="multilevel"/>
    <w:tmpl w:val="6916F642"/>
    <w:lvl w:ilvl="0">
      <w:start w:val="2"/>
      <w:numFmt w:val="decimal"/>
      <w:lvlText w:val="%1"/>
      <w:lvlJc w:val="left"/>
      <w:pPr>
        <w:ind w:left="544" w:hanging="425"/>
      </w:pPr>
      <w:rPr>
        <w:rFonts w:hint="default"/>
        <w:lang w:val="pl-PL" w:eastAsia="en-US" w:bidi="ar-SA"/>
      </w:rPr>
    </w:lvl>
    <w:lvl w:ilvl="1">
      <w:start w:val="1"/>
      <w:numFmt w:val="decimal"/>
      <w:lvlText w:val="%1.%2."/>
      <w:lvlJc w:val="left"/>
      <w:pPr>
        <w:ind w:left="544" w:hanging="425"/>
      </w:pPr>
      <w:rPr>
        <w:rFonts w:ascii="Cambria" w:eastAsia="Cambria" w:hAnsi="Cambria" w:cs="Cambria" w:hint="default"/>
        <w:b/>
        <w:bCs/>
        <w:i w:val="0"/>
        <w:iCs w:val="0"/>
        <w:spacing w:val="-2"/>
        <w:w w:val="100"/>
        <w:sz w:val="22"/>
        <w:szCs w:val="22"/>
        <w:lang w:val="pl-PL" w:eastAsia="en-US" w:bidi="ar-SA"/>
      </w:rPr>
    </w:lvl>
    <w:lvl w:ilvl="2">
      <w:numFmt w:val="bullet"/>
      <w:lvlText w:val="-"/>
      <w:lvlJc w:val="left"/>
      <w:pPr>
        <w:ind w:left="1113" w:hanging="634"/>
      </w:pPr>
      <w:rPr>
        <w:rFonts w:ascii="Times New Roman" w:eastAsia="Times New Roman" w:hAnsi="Times New Roman" w:cs="Times New Roman" w:hint="default"/>
        <w:b w:val="0"/>
        <w:bCs w:val="0"/>
        <w:i w:val="0"/>
        <w:iCs w:val="0"/>
        <w:color w:val="000009"/>
        <w:spacing w:val="0"/>
        <w:w w:val="100"/>
        <w:sz w:val="22"/>
        <w:szCs w:val="22"/>
        <w:lang w:val="pl-PL" w:eastAsia="en-US" w:bidi="ar-SA"/>
      </w:rPr>
    </w:lvl>
    <w:lvl w:ilvl="3">
      <w:numFmt w:val="bullet"/>
      <w:lvlText w:val="•"/>
      <w:lvlJc w:val="left"/>
      <w:pPr>
        <w:ind w:left="2918" w:hanging="634"/>
      </w:pPr>
      <w:rPr>
        <w:rFonts w:hint="default"/>
        <w:lang w:val="pl-PL" w:eastAsia="en-US" w:bidi="ar-SA"/>
      </w:rPr>
    </w:lvl>
    <w:lvl w:ilvl="4">
      <w:numFmt w:val="bullet"/>
      <w:lvlText w:val="•"/>
      <w:lvlJc w:val="left"/>
      <w:pPr>
        <w:ind w:left="3818" w:hanging="634"/>
      </w:pPr>
      <w:rPr>
        <w:rFonts w:hint="default"/>
        <w:lang w:val="pl-PL" w:eastAsia="en-US" w:bidi="ar-SA"/>
      </w:rPr>
    </w:lvl>
    <w:lvl w:ilvl="5">
      <w:numFmt w:val="bullet"/>
      <w:lvlText w:val="•"/>
      <w:lvlJc w:val="left"/>
      <w:pPr>
        <w:ind w:left="4717" w:hanging="634"/>
      </w:pPr>
      <w:rPr>
        <w:rFonts w:hint="default"/>
        <w:lang w:val="pl-PL" w:eastAsia="en-US" w:bidi="ar-SA"/>
      </w:rPr>
    </w:lvl>
    <w:lvl w:ilvl="6">
      <w:numFmt w:val="bullet"/>
      <w:lvlText w:val="•"/>
      <w:lvlJc w:val="left"/>
      <w:pPr>
        <w:ind w:left="5616" w:hanging="634"/>
      </w:pPr>
      <w:rPr>
        <w:rFonts w:hint="default"/>
        <w:lang w:val="pl-PL" w:eastAsia="en-US" w:bidi="ar-SA"/>
      </w:rPr>
    </w:lvl>
    <w:lvl w:ilvl="7">
      <w:numFmt w:val="bullet"/>
      <w:lvlText w:val="•"/>
      <w:lvlJc w:val="left"/>
      <w:pPr>
        <w:ind w:left="6516" w:hanging="634"/>
      </w:pPr>
      <w:rPr>
        <w:rFonts w:hint="default"/>
        <w:lang w:val="pl-PL" w:eastAsia="en-US" w:bidi="ar-SA"/>
      </w:rPr>
    </w:lvl>
    <w:lvl w:ilvl="8">
      <w:numFmt w:val="bullet"/>
      <w:lvlText w:val="•"/>
      <w:lvlJc w:val="left"/>
      <w:pPr>
        <w:ind w:left="7415" w:hanging="634"/>
      </w:pPr>
      <w:rPr>
        <w:rFonts w:hint="default"/>
        <w:lang w:val="pl-PL" w:eastAsia="en-US" w:bidi="ar-SA"/>
      </w:rPr>
    </w:lvl>
  </w:abstractNum>
  <w:abstractNum w:abstractNumId="2">
    <w:nsid w:val="0B741E89"/>
    <w:multiLevelType w:val="hybridMultilevel"/>
    <w:tmpl w:val="2FD4332A"/>
    <w:lvl w:ilvl="0" w:tplc="3AE02A8A">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434659B6">
      <w:start w:val="1"/>
      <w:numFmt w:val="lowerLetter"/>
      <w:lvlText w:val="%2."/>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18B8BDB0">
      <w:numFmt w:val="bullet"/>
      <w:lvlText w:val="•"/>
      <w:lvlJc w:val="left"/>
      <w:pPr>
        <w:ind w:left="3302" w:hanging="360"/>
      </w:pPr>
      <w:rPr>
        <w:rFonts w:hint="default"/>
        <w:lang w:val="pl-PL" w:eastAsia="en-US" w:bidi="ar-SA"/>
      </w:rPr>
    </w:lvl>
    <w:lvl w:ilvl="3" w:tplc="A3B4C536">
      <w:numFmt w:val="bullet"/>
      <w:lvlText w:val="•"/>
      <w:lvlJc w:val="left"/>
      <w:pPr>
        <w:ind w:left="4165" w:hanging="360"/>
      </w:pPr>
      <w:rPr>
        <w:rFonts w:hint="default"/>
        <w:lang w:val="pl-PL" w:eastAsia="en-US" w:bidi="ar-SA"/>
      </w:rPr>
    </w:lvl>
    <w:lvl w:ilvl="4" w:tplc="3782F13C">
      <w:numFmt w:val="bullet"/>
      <w:lvlText w:val="•"/>
      <w:lvlJc w:val="left"/>
      <w:pPr>
        <w:ind w:left="5028" w:hanging="360"/>
      </w:pPr>
      <w:rPr>
        <w:rFonts w:hint="default"/>
        <w:lang w:val="pl-PL" w:eastAsia="en-US" w:bidi="ar-SA"/>
      </w:rPr>
    </w:lvl>
    <w:lvl w:ilvl="5" w:tplc="0DB07D94">
      <w:numFmt w:val="bullet"/>
      <w:lvlText w:val="•"/>
      <w:lvlJc w:val="left"/>
      <w:pPr>
        <w:ind w:left="5891" w:hanging="360"/>
      </w:pPr>
      <w:rPr>
        <w:rFonts w:hint="default"/>
        <w:lang w:val="pl-PL" w:eastAsia="en-US" w:bidi="ar-SA"/>
      </w:rPr>
    </w:lvl>
    <w:lvl w:ilvl="6" w:tplc="37007B9A">
      <w:numFmt w:val="bullet"/>
      <w:lvlText w:val="•"/>
      <w:lvlJc w:val="left"/>
      <w:pPr>
        <w:ind w:left="6754" w:hanging="360"/>
      </w:pPr>
      <w:rPr>
        <w:rFonts w:hint="default"/>
        <w:lang w:val="pl-PL" w:eastAsia="en-US" w:bidi="ar-SA"/>
      </w:rPr>
    </w:lvl>
    <w:lvl w:ilvl="7" w:tplc="65A293E4">
      <w:numFmt w:val="bullet"/>
      <w:lvlText w:val="•"/>
      <w:lvlJc w:val="left"/>
      <w:pPr>
        <w:ind w:left="7617" w:hanging="360"/>
      </w:pPr>
      <w:rPr>
        <w:rFonts w:hint="default"/>
        <w:lang w:val="pl-PL" w:eastAsia="en-US" w:bidi="ar-SA"/>
      </w:rPr>
    </w:lvl>
    <w:lvl w:ilvl="8" w:tplc="F4DC5D46">
      <w:numFmt w:val="bullet"/>
      <w:lvlText w:val="•"/>
      <w:lvlJc w:val="left"/>
      <w:pPr>
        <w:ind w:left="8480" w:hanging="360"/>
      </w:pPr>
      <w:rPr>
        <w:rFonts w:hint="default"/>
        <w:lang w:val="pl-PL" w:eastAsia="en-US" w:bidi="ar-SA"/>
      </w:rPr>
    </w:lvl>
  </w:abstractNum>
  <w:abstractNum w:abstractNumId="3">
    <w:nsid w:val="0C15283C"/>
    <w:multiLevelType w:val="hybridMultilevel"/>
    <w:tmpl w:val="6728E6AC"/>
    <w:lvl w:ilvl="0" w:tplc="5BFC4812">
      <w:numFmt w:val="bullet"/>
      <w:lvlText w:val="-"/>
      <w:lvlJc w:val="left"/>
      <w:pPr>
        <w:ind w:left="72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F91714D"/>
    <w:multiLevelType w:val="multilevel"/>
    <w:tmpl w:val="0415001D"/>
    <w:lvl w:ilvl="0">
      <w:start w:val="1"/>
      <w:numFmt w:val="decimal"/>
      <w:lvlText w:val="%1)"/>
      <w:lvlJc w:val="left"/>
      <w:pPr>
        <w:ind w:left="360" w:hanging="360"/>
      </w:pPr>
      <w:rPr>
        <w:b/>
        <w:bCs/>
        <w:i w:val="0"/>
        <w:iCs w:val="0"/>
        <w:spacing w:val="0"/>
        <w:w w:val="100"/>
        <w:sz w:val="24"/>
        <w:szCs w:val="24"/>
        <w:lang w:val="pl-PL" w:eastAsia="en-US" w:bidi="ar-SA"/>
      </w:rPr>
    </w:lvl>
    <w:lvl w:ilvl="1">
      <w:start w:val="1"/>
      <w:numFmt w:val="lowerLetter"/>
      <w:lvlText w:val="%2)"/>
      <w:lvlJc w:val="left"/>
      <w:pPr>
        <w:ind w:left="720" w:hanging="360"/>
      </w:pPr>
      <w:rPr>
        <w:spacing w:val="0"/>
        <w:w w:val="100"/>
        <w:lang w:val="pl-PL" w:eastAsia="en-US" w:bidi="ar-SA"/>
      </w:rPr>
    </w:lvl>
    <w:lvl w:ilvl="2">
      <w:start w:val="1"/>
      <w:numFmt w:val="lowerRoman"/>
      <w:lvlText w:val="%3)"/>
      <w:lvlJc w:val="left"/>
      <w:pPr>
        <w:ind w:left="1080" w:hanging="360"/>
      </w:pPr>
      <w:rPr>
        <w:rFonts w:hint="default"/>
        <w:spacing w:val="0"/>
        <w:w w:val="100"/>
        <w:lang w:val="pl-PL" w:eastAsia="en-US" w:bidi="ar-SA"/>
      </w:rPr>
    </w:lvl>
    <w:lvl w:ilvl="3">
      <w:start w:val="1"/>
      <w:numFmt w:val="decimal"/>
      <w:lvlText w:val="(%4)"/>
      <w:lvlJc w:val="left"/>
      <w:pPr>
        <w:ind w:left="1440" w:hanging="360"/>
      </w:pPr>
      <w:rPr>
        <w:rFonts w:hint="default"/>
        <w:lang w:val="pl-PL" w:eastAsia="en-US" w:bidi="ar-SA"/>
      </w:rPr>
    </w:lvl>
    <w:lvl w:ilvl="4">
      <w:start w:val="1"/>
      <w:numFmt w:val="lowerLetter"/>
      <w:lvlText w:val="(%5)"/>
      <w:lvlJc w:val="left"/>
      <w:pPr>
        <w:ind w:left="1800" w:hanging="360"/>
      </w:pPr>
      <w:rPr>
        <w:rFonts w:hint="default"/>
        <w:lang w:val="pl-PL" w:eastAsia="en-US" w:bidi="ar-SA"/>
      </w:rPr>
    </w:lvl>
    <w:lvl w:ilvl="5">
      <w:start w:val="1"/>
      <w:numFmt w:val="lowerRoman"/>
      <w:lvlText w:val="(%6)"/>
      <w:lvlJc w:val="left"/>
      <w:pPr>
        <w:ind w:left="2160" w:hanging="360"/>
      </w:pPr>
      <w:rPr>
        <w:rFonts w:hint="default"/>
        <w:lang w:val="pl-PL" w:eastAsia="en-US" w:bidi="ar-SA"/>
      </w:rPr>
    </w:lvl>
    <w:lvl w:ilvl="6">
      <w:start w:val="1"/>
      <w:numFmt w:val="decimal"/>
      <w:lvlText w:val="%7."/>
      <w:lvlJc w:val="left"/>
      <w:pPr>
        <w:ind w:left="2520" w:hanging="360"/>
      </w:pPr>
      <w:rPr>
        <w:rFonts w:hint="default"/>
        <w:lang w:val="pl-PL" w:eastAsia="en-US" w:bidi="ar-SA"/>
      </w:rPr>
    </w:lvl>
    <w:lvl w:ilvl="7">
      <w:start w:val="1"/>
      <w:numFmt w:val="lowerLetter"/>
      <w:lvlText w:val="%8."/>
      <w:lvlJc w:val="left"/>
      <w:pPr>
        <w:ind w:left="2880" w:hanging="360"/>
      </w:pPr>
      <w:rPr>
        <w:rFonts w:hint="default"/>
        <w:lang w:val="pl-PL" w:eastAsia="en-US" w:bidi="ar-SA"/>
      </w:rPr>
    </w:lvl>
    <w:lvl w:ilvl="8">
      <w:start w:val="1"/>
      <w:numFmt w:val="lowerRoman"/>
      <w:lvlText w:val="%9."/>
      <w:lvlJc w:val="left"/>
      <w:pPr>
        <w:ind w:left="3240" w:hanging="360"/>
      </w:pPr>
      <w:rPr>
        <w:rFonts w:hint="default"/>
        <w:lang w:val="pl-PL" w:eastAsia="en-US" w:bidi="ar-SA"/>
      </w:rPr>
    </w:lvl>
  </w:abstractNum>
  <w:abstractNum w:abstractNumId="5">
    <w:nsid w:val="10DF7748"/>
    <w:multiLevelType w:val="hybridMultilevel"/>
    <w:tmpl w:val="4CD864B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B60335"/>
    <w:multiLevelType w:val="hybridMultilevel"/>
    <w:tmpl w:val="6212C374"/>
    <w:lvl w:ilvl="0" w:tplc="BE5A2756">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837248FA">
      <w:start w:val="1"/>
      <w:numFmt w:val="lowerLetter"/>
      <w:lvlText w:val="%2."/>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ED5EE29E">
      <w:numFmt w:val="bullet"/>
      <w:lvlText w:val="-"/>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3" w:tplc="85EAF7D0">
      <w:numFmt w:val="bullet"/>
      <w:lvlText w:val="•"/>
      <w:lvlJc w:val="left"/>
      <w:pPr>
        <w:ind w:left="2440" w:hanging="360"/>
      </w:pPr>
      <w:rPr>
        <w:rFonts w:hint="default"/>
        <w:lang w:val="pl-PL" w:eastAsia="en-US" w:bidi="ar-SA"/>
      </w:rPr>
    </w:lvl>
    <w:lvl w:ilvl="4" w:tplc="71820BEE">
      <w:numFmt w:val="bullet"/>
      <w:lvlText w:val="•"/>
      <w:lvlJc w:val="left"/>
      <w:pPr>
        <w:ind w:left="3549" w:hanging="360"/>
      </w:pPr>
      <w:rPr>
        <w:rFonts w:hint="default"/>
        <w:lang w:val="pl-PL" w:eastAsia="en-US" w:bidi="ar-SA"/>
      </w:rPr>
    </w:lvl>
    <w:lvl w:ilvl="5" w:tplc="2724D4D8">
      <w:numFmt w:val="bullet"/>
      <w:lvlText w:val="•"/>
      <w:lvlJc w:val="left"/>
      <w:pPr>
        <w:ind w:left="4658" w:hanging="360"/>
      </w:pPr>
      <w:rPr>
        <w:rFonts w:hint="default"/>
        <w:lang w:val="pl-PL" w:eastAsia="en-US" w:bidi="ar-SA"/>
      </w:rPr>
    </w:lvl>
    <w:lvl w:ilvl="6" w:tplc="D8EA4338">
      <w:numFmt w:val="bullet"/>
      <w:lvlText w:val="•"/>
      <w:lvlJc w:val="left"/>
      <w:pPr>
        <w:ind w:left="5768" w:hanging="360"/>
      </w:pPr>
      <w:rPr>
        <w:rFonts w:hint="default"/>
        <w:lang w:val="pl-PL" w:eastAsia="en-US" w:bidi="ar-SA"/>
      </w:rPr>
    </w:lvl>
    <w:lvl w:ilvl="7" w:tplc="4EEC3124">
      <w:numFmt w:val="bullet"/>
      <w:lvlText w:val="•"/>
      <w:lvlJc w:val="left"/>
      <w:pPr>
        <w:ind w:left="6877" w:hanging="360"/>
      </w:pPr>
      <w:rPr>
        <w:rFonts w:hint="default"/>
        <w:lang w:val="pl-PL" w:eastAsia="en-US" w:bidi="ar-SA"/>
      </w:rPr>
    </w:lvl>
    <w:lvl w:ilvl="8" w:tplc="B2F6023C">
      <w:numFmt w:val="bullet"/>
      <w:lvlText w:val="•"/>
      <w:lvlJc w:val="left"/>
      <w:pPr>
        <w:ind w:left="7987" w:hanging="360"/>
      </w:pPr>
      <w:rPr>
        <w:rFonts w:hint="default"/>
        <w:lang w:val="pl-PL" w:eastAsia="en-US" w:bidi="ar-SA"/>
      </w:rPr>
    </w:lvl>
  </w:abstractNum>
  <w:abstractNum w:abstractNumId="7">
    <w:nsid w:val="14D4354F"/>
    <w:multiLevelType w:val="hybridMultilevel"/>
    <w:tmpl w:val="AE941A68"/>
    <w:lvl w:ilvl="0" w:tplc="6EAE7618">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1B3292AA">
      <w:start w:val="1"/>
      <w:numFmt w:val="lowerLetter"/>
      <w:lvlText w:val="%2."/>
      <w:lvlJc w:val="left"/>
      <w:pPr>
        <w:ind w:left="2124"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F5A8F094">
      <w:numFmt w:val="bullet"/>
      <w:lvlText w:val="•"/>
      <w:lvlJc w:val="left"/>
      <w:pPr>
        <w:ind w:left="3018" w:hanging="360"/>
      </w:pPr>
      <w:rPr>
        <w:rFonts w:hint="default"/>
        <w:lang w:val="pl-PL" w:eastAsia="en-US" w:bidi="ar-SA"/>
      </w:rPr>
    </w:lvl>
    <w:lvl w:ilvl="3" w:tplc="1EBEBD1C">
      <w:numFmt w:val="bullet"/>
      <w:lvlText w:val="•"/>
      <w:lvlJc w:val="left"/>
      <w:pPr>
        <w:ind w:left="3916" w:hanging="360"/>
      </w:pPr>
      <w:rPr>
        <w:rFonts w:hint="default"/>
        <w:lang w:val="pl-PL" w:eastAsia="en-US" w:bidi="ar-SA"/>
      </w:rPr>
    </w:lvl>
    <w:lvl w:ilvl="4" w:tplc="6B1809BE">
      <w:numFmt w:val="bullet"/>
      <w:lvlText w:val="•"/>
      <w:lvlJc w:val="left"/>
      <w:pPr>
        <w:ind w:left="4815" w:hanging="360"/>
      </w:pPr>
      <w:rPr>
        <w:rFonts w:hint="default"/>
        <w:lang w:val="pl-PL" w:eastAsia="en-US" w:bidi="ar-SA"/>
      </w:rPr>
    </w:lvl>
    <w:lvl w:ilvl="5" w:tplc="26223D36">
      <w:numFmt w:val="bullet"/>
      <w:lvlText w:val="•"/>
      <w:lvlJc w:val="left"/>
      <w:pPr>
        <w:ind w:left="5713" w:hanging="360"/>
      </w:pPr>
      <w:rPr>
        <w:rFonts w:hint="default"/>
        <w:lang w:val="pl-PL" w:eastAsia="en-US" w:bidi="ar-SA"/>
      </w:rPr>
    </w:lvl>
    <w:lvl w:ilvl="6" w:tplc="95C67B26">
      <w:numFmt w:val="bullet"/>
      <w:lvlText w:val="•"/>
      <w:lvlJc w:val="left"/>
      <w:pPr>
        <w:ind w:left="6612" w:hanging="360"/>
      </w:pPr>
      <w:rPr>
        <w:rFonts w:hint="default"/>
        <w:lang w:val="pl-PL" w:eastAsia="en-US" w:bidi="ar-SA"/>
      </w:rPr>
    </w:lvl>
    <w:lvl w:ilvl="7" w:tplc="067ACD06">
      <w:numFmt w:val="bullet"/>
      <w:lvlText w:val="•"/>
      <w:lvlJc w:val="left"/>
      <w:pPr>
        <w:ind w:left="7510" w:hanging="360"/>
      </w:pPr>
      <w:rPr>
        <w:rFonts w:hint="default"/>
        <w:lang w:val="pl-PL" w:eastAsia="en-US" w:bidi="ar-SA"/>
      </w:rPr>
    </w:lvl>
    <w:lvl w:ilvl="8" w:tplc="E7009008">
      <w:numFmt w:val="bullet"/>
      <w:lvlText w:val="•"/>
      <w:lvlJc w:val="left"/>
      <w:pPr>
        <w:ind w:left="8409" w:hanging="360"/>
      </w:pPr>
      <w:rPr>
        <w:rFonts w:hint="default"/>
        <w:lang w:val="pl-PL" w:eastAsia="en-US" w:bidi="ar-SA"/>
      </w:rPr>
    </w:lvl>
  </w:abstractNum>
  <w:abstractNum w:abstractNumId="8">
    <w:nsid w:val="15C435A1"/>
    <w:multiLevelType w:val="hybridMultilevel"/>
    <w:tmpl w:val="5D5876F2"/>
    <w:lvl w:ilvl="0" w:tplc="8D7C7774">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2DEC1B7C">
      <w:start w:val="1"/>
      <w:numFmt w:val="lowerLetter"/>
      <w:lvlText w:val="%2."/>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C52A83AC">
      <w:numFmt w:val="bullet"/>
      <w:lvlText w:val="•"/>
      <w:lvlJc w:val="left"/>
      <w:pPr>
        <w:ind w:left="3302" w:hanging="360"/>
      </w:pPr>
      <w:rPr>
        <w:rFonts w:hint="default"/>
        <w:lang w:val="pl-PL" w:eastAsia="en-US" w:bidi="ar-SA"/>
      </w:rPr>
    </w:lvl>
    <w:lvl w:ilvl="3" w:tplc="E8A0E0D8">
      <w:numFmt w:val="bullet"/>
      <w:lvlText w:val="•"/>
      <w:lvlJc w:val="left"/>
      <w:pPr>
        <w:ind w:left="4165" w:hanging="360"/>
      </w:pPr>
      <w:rPr>
        <w:rFonts w:hint="default"/>
        <w:lang w:val="pl-PL" w:eastAsia="en-US" w:bidi="ar-SA"/>
      </w:rPr>
    </w:lvl>
    <w:lvl w:ilvl="4" w:tplc="3B905CEC">
      <w:numFmt w:val="bullet"/>
      <w:lvlText w:val="•"/>
      <w:lvlJc w:val="left"/>
      <w:pPr>
        <w:ind w:left="5028" w:hanging="360"/>
      </w:pPr>
      <w:rPr>
        <w:rFonts w:hint="default"/>
        <w:lang w:val="pl-PL" w:eastAsia="en-US" w:bidi="ar-SA"/>
      </w:rPr>
    </w:lvl>
    <w:lvl w:ilvl="5" w:tplc="21F87F6E">
      <w:numFmt w:val="bullet"/>
      <w:lvlText w:val="•"/>
      <w:lvlJc w:val="left"/>
      <w:pPr>
        <w:ind w:left="5891" w:hanging="360"/>
      </w:pPr>
      <w:rPr>
        <w:rFonts w:hint="default"/>
        <w:lang w:val="pl-PL" w:eastAsia="en-US" w:bidi="ar-SA"/>
      </w:rPr>
    </w:lvl>
    <w:lvl w:ilvl="6" w:tplc="15D2902E">
      <w:numFmt w:val="bullet"/>
      <w:lvlText w:val="•"/>
      <w:lvlJc w:val="left"/>
      <w:pPr>
        <w:ind w:left="6754" w:hanging="360"/>
      </w:pPr>
      <w:rPr>
        <w:rFonts w:hint="default"/>
        <w:lang w:val="pl-PL" w:eastAsia="en-US" w:bidi="ar-SA"/>
      </w:rPr>
    </w:lvl>
    <w:lvl w:ilvl="7" w:tplc="B7EC57A4">
      <w:numFmt w:val="bullet"/>
      <w:lvlText w:val="•"/>
      <w:lvlJc w:val="left"/>
      <w:pPr>
        <w:ind w:left="7617" w:hanging="360"/>
      </w:pPr>
      <w:rPr>
        <w:rFonts w:hint="default"/>
        <w:lang w:val="pl-PL" w:eastAsia="en-US" w:bidi="ar-SA"/>
      </w:rPr>
    </w:lvl>
    <w:lvl w:ilvl="8" w:tplc="A03A64FC">
      <w:numFmt w:val="bullet"/>
      <w:lvlText w:val="•"/>
      <w:lvlJc w:val="left"/>
      <w:pPr>
        <w:ind w:left="8480" w:hanging="360"/>
      </w:pPr>
      <w:rPr>
        <w:rFonts w:hint="default"/>
        <w:lang w:val="pl-PL" w:eastAsia="en-US" w:bidi="ar-SA"/>
      </w:rPr>
    </w:lvl>
  </w:abstractNum>
  <w:abstractNum w:abstractNumId="9">
    <w:nsid w:val="18E9527B"/>
    <w:multiLevelType w:val="hybridMultilevel"/>
    <w:tmpl w:val="EAF2EB28"/>
    <w:lvl w:ilvl="0" w:tplc="EF00897E">
      <w:numFmt w:val="bullet"/>
      <w:lvlText w:val=""/>
      <w:lvlJc w:val="left"/>
      <w:pPr>
        <w:ind w:left="827" w:hanging="281"/>
      </w:pPr>
      <w:rPr>
        <w:rFonts w:ascii="Symbol" w:eastAsia="Symbol" w:hAnsi="Symbol" w:cs="Symbol" w:hint="default"/>
        <w:b w:val="0"/>
        <w:bCs w:val="0"/>
        <w:i w:val="0"/>
        <w:iCs w:val="0"/>
        <w:color w:val="000009"/>
        <w:spacing w:val="0"/>
        <w:w w:val="100"/>
        <w:sz w:val="22"/>
        <w:szCs w:val="22"/>
        <w:lang w:val="pl-PL" w:eastAsia="en-US" w:bidi="ar-SA"/>
      </w:rPr>
    </w:lvl>
    <w:lvl w:ilvl="1" w:tplc="39ACFFB8">
      <w:numFmt w:val="bullet"/>
      <w:lvlText w:val="•"/>
      <w:lvlJc w:val="left"/>
      <w:pPr>
        <w:ind w:left="1659" w:hanging="281"/>
      </w:pPr>
      <w:rPr>
        <w:rFonts w:hint="default"/>
        <w:lang w:val="pl-PL" w:eastAsia="en-US" w:bidi="ar-SA"/>
      </w:rPr>
    </w:lvl>
    <w:lvl w:ilvl="2" w:tplc="DDB27876">
      <w:numFmt w:val="bullet"/>
      <w:lvlText w:val="•"/>
      <w:lvlJc w:val="left"/>
      <w:pPr>
        <w:ind w:left="2498" w:hanging="281"/>
      </w:pPr>
      <w:rPr>
        <w:rFonts w:hint="default"/>
        <w:lang w:val="pl-PL" w:eastAsia="en-US" w:bidi="ar-SA"/>
      </w:rPr>
    </w:lvl>
    <w:lvl w:ilvl="3" w:tplc="D4E054C4">
      <w:numFmt w:val="bullet"/>
      <w:lvlText w:val="•"/>
      <w:lvlJc w:val="left"/>
      <w:pPr>
        <w:ind w:left="3338" w:hanging="281"/>
      </w:pPr>
      <w:rPr>
        <w:rFonts w:hint="default"/>
        <w:lang w:val="pl-PL" w:eastAsia="en-US" w:bidi="ar-SA"/>
      </w:rPr>
    </w:lvl>
    <w:lvl w:ilvl="4" w:tplc="361640AC">
      <w:numFmt w:val="bullet"/>
      <w:lvlText w:val="•"/>
      <w:lvlJc w:val="left"/>
      <w:pPr>
        <w:ind w:left="4177" w:hanging="281"/>
      </w:pPr>
      <w:rPr>
        <w:rFonts w:hint="default"/>
        <w:lang w:val="pl-PL" w:eastAsia="en-US" w:bidi="ar-SA"/>
      </w:rPr>
    </w:lvl>
    <w:lvl w:ilvl="5" w:tplc="7AF8F9D8">
      <w:numFmt w:val="bullet"/>
      <w:lvlText w:val="•"/>
      <w:lvlJc w:val="left"/>
      <w:pPr>
        <w:ind w:left="5017" w:hanging="281"/>
      </w:pPr>
      <w:rPr>
        <w:rFonts w:hint="default"/>
        <w:lang w:val="pl-PL" w:eastAsia="en-US" w:bidi="ar-SA"/>
      </w:rPr>
    </w:lvl>
    <w:lvl w:ilvl="6" w:tplc="63F8BEDA">
      <w:numFmt w:val="bullet"/>
      <w:lvlText w:val="•"/>
      <w:lvlJc w:val="left"/>
      <w:pPr>
        <w:ind w:left="5856" w:hanging="281"/>
      </w:pPr>
      <w:rPr>
        <w:rFonts w:hint="default"/>
        <w:lang w:val="pl-PL" w:eastAsia="en-US" w:bidi="ar-SA"/>
      </w:rPr>
    </w:lvl>
    <w:lvl w:ilvl="7" w:tplc="23DE4480">
      <w:numFmt w:val="bullet"/>
      <w:lvlText w:val="•"/>
      <w:lvlJc w:val="left"/>
      <w:pPr>
        <w:ind w:left="6696" w:hanging="281"/>
      </w:pPr>
      <w:rPr>
        <w:rFonts w:hint="default"/>
        <w:lang w:val="pl-PL" w:eastAsia="en-US" w:bidi="ar-SA"/>
      </w:rPr>
    </w:lvl>
    <w:lvl w:ilvl="8" w:tplc="4C56CD24">
      <w:numFmt w:val="bullet"/>
      <w:lvlText w:val="•"/>
      <w:lvlJc w:val="left"/>
      <w:pPr>
        <w:ind w:left="7535" w:hanging="281"/>
      </w:pPr>
      <w:rPr>
        <w:rFonts w:hint="default"/>
        <w:lang w:val="pl-PL" w:eastAsia="en-US" w:bidi="ar-SA"/>
      </w:rPr>
    </w:lvl>
  </w:abstractNum>
  <w:abstractNum w:abstractNumId="10">
    <w:nsid w:val="240177B4"/>
    <w:multiLevelType w:val="hybridMultilevel"/>
    <w:tmpl w:val="262EFE78"/>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1">
    <w:nsid w:val="261404F9"/>
    <w:multiLevelType w:val="hybridMultilevel"/>
    <w:tmpl w:val="D9507AD2"/>
    <w:lvl w:ilvl="0" w:tplc="0415000F">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
    <w:nsid w:val="26386D07"/>
    <w:multiLevelType w:val="hybridMultilevel"/>
    <w:tmpl w:val="C46AB55A"/>
    <w:lvl w:ilvl="0" w:tplc="EC04FDCC">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1EABC84">
      <w:start w:val="1"/>
      <w:numFmt w:val="lowerLetter"/>
      <w:lvlText w:val="%2."/>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86143054">
      <w:numFmt w:val="bullet"/>
      <w:lvlText w:val="•"/>
      <w:lvlJc w:val="left"/>
      <w:pPr>
        <w:ind w:left="3302" w:hanging="360"/>
      </w:pPr>
      <w:rPr>
        <w:rFonts w:hint="default"/>
        <w:lang w:val="pl-PL" w:eastAsia="en-US" w:bidi="ar-SA"/>
      </w:rPr>
    </w:lvl>
    <w:lvl w:ilvl="3" w:tplc="61648CA2">
      <w:numFmt w:val="bullet"/>
      <w:lvlText w:val="•"/>
      <w:lvlJc w:val="left"/>
      <w:pPr>
        <w:ind w:left="4165" w:hanging="360"/>
      </w:pPr>
      <w:rPr>
        <w:rFonts w:hint="default"/>
        <w:lang w:val="pl-PL" w:eastAsia="en-US" w:bidi="ar-SA"/>
      </w:rPr>
    </w:lvl>
    <w:lvl w:ilvl="4" w:tplc="B4B28C14">
      <w:numFmt w:val="bullet"/>
      <w:lvlText w:val="•"/>
      <w:lvlJc w:val="left"/>
      <w:pPr>
        <w:ind w:left="5028" w:hanging="360"/>
      </w:pPr>
      <w:rPr>
        <w:rFonts w:hint="default"/>
        <w:lang w:val="pl-PL" w:eastAsia="en-US" w:bidi="ar-SA"/>
      </w:rPr>
    </w:lvl>
    <w:lvl w:ilvl="5" w:tplc="5986DFC6">
      <w:numFmt w:val="bullet"/>
      <w:lvlText w:val="•"/>
      <w:lvlJc w:val="left"/>
      <w:pPr>
        <w:ind w:left="5891" w:hanging="360"/>
      </w:pPr>
      <w:rPr>
        <w:rFonts w:hint="default"/>
        <w:lang w:val="pl-PL" w:eastAsia="en-US" w:bidi="ar-SA"/>
      </w:rPr>
    </w:lvl>
    <w:lvl w:ilvl="6" w:tplc="28943F8A">
      <w:numFmt w:val="bullet"/>
      <w:lvlText w:val="•"/>
      <w:lvlJc w:val="left"/>
      <w:pPr>
        <w:ind w:left="6754" w:hanging="360"/>
      </w:pPr>
      <w:rPr>
        <w:rFonts w:hint="default"/>
        <w:lang w:val="pl-PL" w:eastAsia="en-US" w:bidi="ar-SA"/>
      </w:rPr>
    </w:lvl>
    <w:lvl w:ilvl="7" w:tplc="EF88E124">
      <w:numFmt w:val="bullet"/>
      <w:lvlText w:val="•"/>
      <w:lvlJc w:val="left"/>
      <w:pPr>
        <w:ind w:left="7617" w:hanging="360"/>
      </w:pPr>
      <w:rPr>
        <w:rFonts w:hint="default"/>
        <w:lang w:val="pl-PL" w:eastAsia="en-US" w:bidi="ar-SA"/>
      </w:rPr>
    </w:lvl>
    <w:lvl w:ilvl="8" w:tplc="AF44665E">
      <w:numFmt w:val="bullet"/>
      <w:lvlText w:val="•"/>
      <w:lvlJc w:val="left"/>
      <w:pPr>
        <w:ind w:left="8480" w:hanging="360"/>
      </w:pPr>
      <w:rPr>
        <w:rFonts w:hint="default"/>
        <w:lang w:val="pl-PL" w:eastAsia="en-US" w:bidi="ar-SA"/>
      </w:rPr>
    </w:lvl>
  </w:abstractNum>
  <w:abstractNum w:abstractNumId="13">
    <w:nsid w:val="28F86D65"/>
    <w:multiLevelType w:val="hybridMultilevel"/>
    <w:tmpl w:val="FF60C83A"/>
    <w:lvl w:ilvl="0" w:tplc="0415000F">
      <w:start w:val="1"/>
      <w:numFmt w:val="decimal"/>
      <w:lvlText w:val="%1."/>
      <w:lvlJc w:val="left"/>
      <w:pPr>
        <w:ind w:left="1199" w:hanging="360"/>
      </w:pPr>
    </w:lvl>
    <w:lvl w:ilvl="1" w:tplc="04150019" w:tentative="1">
      <w:start w:val="1"/>
      <w:numFmt w:val="lowerLetter"/>
      <w:lvlText w:val="%2."/>
      <w:lvlJc w:val="left"/>
      <w:pPr>
        <w:ind w:left="1919" w:hanging="360"/>
      </w:pPr>
    </w:lvl>
    <w:lvl w:ilvl="2" w:tplc="0415001B" w:tentative="1">
      <w:start w:val="1"/>
      <w:numFmt w:val="lowerRoman"/>
      <w:lvlText w:val="%3."/>
      <w:lvlJc w:val="right"/>
      <w:pPr>
        <w:ind w:left="2639" w:hanging="180"/>
      </w:pPr>
    </w:lvl>
    <w:lvl w:ilvl="3" w:tplc="0415000F" w:tentative="1">
      <w:start w:val="1"/>
      <w:numFmt w:val="decimal"/>
      <w:lvlText w:val="%4."/>
      <w:lvlJc w:val="left"/>
      <w:pPr>
        <w:ind w:left="3359" w:hanging="360"/>
      </w:pPr>
    </w:lvl>
    <w:lvl w:ilvl="4" w:tplc="04150019" w:tentative="1">
      <w:start w:val="1"/>
      <w:numFmt w:val="lowerLetter"/>
      <w:lvlText w:val="%5."/>
      <w:lvlJc w:val="left"/>
      <w:pPr>
        <w:ind w:left="4079" w:hanging="360"/>
      </w:pPr>
    </w:lvl>
    <w:lvl w:ilvl="5" w:tplc="0415001B" w:tentative="1">
      <w:start w:val="1"/>
      <w:numFmt w:val="lowerRoman"/>
      <w:lvlText w:val="%6."/>
      <w:lvlJc w:val="right"/>
      <w:pPr>
        <w:ind w:left="4799" w:hanging="180"/>
      </w:pPr>
    </w:lvl>
    <w:lvl w:ilvl="6" w:tplc="0415000F" w:tentative="1">
      <w:start w:val="1"/>
      <w:numFmt w:val="decimal"/>
      <w:lvlText w:val="%7."/>
      <w:lvlJc w:val="left"/>
      <w:pPr>
        <w:ind w:left="5519" w:hanging="360"/>
      </w:pPr>
    </w:lvl>
    <w:lvl w:ilvl="7" w:tplc="04150019" w:tentative="1">
      <w:start w:val="1"/>
      <w:numFmt w:val="lowerLetter"/>
      <w:lvlText w:val="%8."/>
      <w:lvlJc w:val="left"/>
      <w:pPr>
        <w:ind w:left="6239" w:hanging="360"/>
      </w:pPr>
    </w:lvl>
    <w:lvl w:ilvl="8" w:tplc="0415001B" w:tentative="1">
      <w:start w:val="1"/>
      <w:numFmt w:val="lowerRoman"/>
      <w:lvlText w:val="%9."/>
      <w:lvlJc w:val="right"/>
      <w:pPr>
        <w:ind w:left="6959" w:hanging="180"/>
      </w:pPr>
    </w:lvl>
  </w:abstractNum>
  <w:abstractNum w:abstractNumId="14">
    <w:nsid w:val="2B4F1FD8"/>
    <w:multiLevelType w:val="hybridMultilevel"/>
    <w:tmpl w:val="BD1EBADA"/>
    <w:lvl w:ilvl="0" w:tplc="F5C64A78">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487C493E">
      <w:start w:val="1"/>
      <w:numFmt w:val="lowerLetter"/>
      <w:lvlText w:val="%2."/>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5BFC4812">
      <w:numFmt w:val="bullet"/>
      <w:lvlText w:val="-"/>
      <w:lvlJc w:val="left"/>
      <w:pPr>
        <w:ind w:left="3151" w:hanging="180"/>
      </w:pPr>
      <w:rPr>
        <w:rFonts w:ascii="Times New Roman" w:eastAsia="Times New Roman" w:hAnsi="Times New Roman" w:cs="Times New Roman" w:hint="default"/>
        <w:b w:val="0"/>
        <w:bCs w:val="0"/>
        <w:i w:val="0"/>
        <w:iCs w:val="0"/>
        <w:spacing w:val="0"/>
        <w:w w:val="100"/>
        <w:sz w:val="22"/>
        <w:szCs w:val="22"/>
        <w:lang w:val="pl-PL" w:eastAsia="en-US" w:bidi="ar-SA"/>
      </w:rPr>
    </w:lvl>
    <w:lvl w:ilvl="3" w:tplc="4CC6CB22">
      <w:numFmt w:val="bullet"/>
      <w:lvlText w:val="•"/>
      <w:lvlJc w:val="left"/>
      <w:pPr>
        <w:ind w:left="4040" w:hanging="180"/>
      </w:pPr>
      <w:rPr>
        <w:rFonts w:hint="default"/>
        <w:lang w:val="pl-PL" w:eastAsia="en-US" w:bidi="ar-SA"/>
      </w:rPr>
    </w:lvl>
    <w:lvl w:ilvl="4" w:tplc="784670E6">
      <w:numFmt w:val="bullet"/>
      <w:lvlText w:val="•"/>
      <w:lvlJc w:val="left"/>
      <w:pPr>
        <w:ind w:left="4921" w:hanging="180"/>
      </w:pPr>
      <w:rPr>
        <w:rFonts w:hint="default"/>
        <w:lang w:val="pl-PL" w:eastAsia="en-US" w:bidi="ar-SA"/>
      </w:rPr>
    </w:lvl>
    <w:lvl w:ilvl="5" w:tplc="831C5C12">
      <w:numFmt w:val="bullet"/>
      <w:lvlText w:val="•"/>
      <w:lvlJc w:val="left"/>
      <w:pPr>
        <w:ind w:left="5802" w:hanging="180"/>
      </w:pPr>
      <w:rPr>
        <w:rFonts w:hint="default"/>
        <w:lang w:val="pl-PL" w:eastAsia="en-US" w:bidi="ar-SA"/>
      </w:rPr>
    </w:lvl>
    <w:lvl w:ilvl="6" w:tplc="A950E1DC">
      <w:numFmt w:val="bullet"/>
      <w:lvlText w:val="•"/>
      <w:lvlJc w:val="left"/>
      <w:pPr>
        <w:ind w:left="6683" w:hanging="180"/>
      </w:pPr>
      <w:rPr>
        <w:rFonts w:hint="default"/>
        <w:lang w:val="pl-PL" w:eastAsia="en-US" w:bidi="ar-SA"/>
      </w:rPr>
    </w:lvl>
    <w:lvl w:ilvl="7" w:tplc="53F205CC">
      <w:numFmt w:val="bullet"/>
      <w:lvlText w:val="•"/>
      <w:lvlJc w:val="left"/>
      <w:pPr>
        <w:ind w:left="7564" w:hanging="180"/>
      </w:pPr>
      <w:rPr>
        <w:rFonts w:hint="default"/>
        <w:lang w:val="pl-PL" w:eastAsia="en-US" w:bidi="ar-SA"/>
      </w:rPr>
    </w:lvl>
    <w:lvl w:ilvl="8" w:tplc="D1203CA0">
      <w:numFmt w:val="bullet"/>
      <w:lvlText w:val="•"/>
      <w:lvlJc w:val="left"/>
      <w:pPr>
        <w:ind w:left="8444" w:hanging="180"/>
      </w:pPr>
      <w:rPr>
        <w:rFonts w:hint="default"/>
        <w:lang w:val="pl-PL" w:eastAsia="en-US" w:bidi="ar-SA"/>
      </w:rPr>
    </w:lvl>
  </w:abstractNum>
  <w:abstractNum w:abstractNumId="15">
    <w:nsid w:val="2C44776F"/>
    <w:multiLevelType w:val="multilevel"/>
    <w:tmpl w:val="53D8F328"/>
    <w:lvl w:ilvl="0">
      <w:start w:val="1"/>
      <w:numFmt w:val="decimal"/>
      <w:lvlText w:val="%1."/>
      <w:lvlJc w:val="left"/>
      <w:pPr>
        <w:tabs>
          <w:tab w:val="num" w:pos="0"/>
        </w:tabs>
        <w:ind w:left="839" w:hanging="360"/>
      </w:pPr>
      <w:rPr>
        <w:rFonts w:ascii="Times New Roman" w:eastAsia="Times New Roman" w:hAnsi="Times New Roman" w:cs="Times New Roman"/>
        <w:b/>
        <w:bCs/>
        <w:i w:val="0"/>
        <w:iCs w:val="0"/>
        <w:spacing w:val="0"/>
        <w:w w:val="100"/>
        <w:sz w:val="24"/>
        <w:szCs w:val="24"/>
        <w:lang w:val="pl-PL" w:eastAsia="en-US" w:bidi="ar-SA"/>
      </w:rPr>
    </w:lvl>
    <w:lvl w:ilvl="1">
      <w:start w:val="1"/>
      <w:numFmt w:val="lowerLetter"/>
      <w:lvlText w:val="%2)"/>
      <w:lvlJc w:val="left"/>
      <w:pPr>
        <w:tabs>
          <w:tab w:val="num" w:pos="0"/>
        </w:tabs>
        <w:ind w:left="839" w:hanging="360"/>
      </w:pPr>
      <w:rPr>
        <w:spacing w:val="0"/>
        <w:w w:val="100"/>
        <w:lang w:val="pl-PL" w:eastAsia="en-US" w:bidi="ar-SA"/>
      </w:rPr>
    </w:lvl>
    <w:lvl w:ilvl="2">
      <w:numFmt w:val="bullet"/>
      <w:lvlText w:val=""/>
      <w:lvlJc w:val="left"/>
      <w:pPr>
        <w:tabs>
          <w:tab w:val="num" w:pos="0"/>
        </w:tabs>
        <w:ind w:left="839" w:hanging="720"/>
      </w:pPr>
      <w:rPr>
        <w:rFonts w:ascii="Symbol" w:hAnsi="Symbol" w:cs="Symbol" w:hint="default"/>
        <w:spacing w:val="0"/>
        <w:w w:val="100"/>
        <w:lang w:val="pl-PL" w:eastAsia="en-US" w:bidi="ar-SA"/>
      </w:rPr>
    </w:lvl>
    <w:lvl w:ilvl="3">
      <w:numFmt w:val="bullet"/>
      <w:lvlText w:val=""/>
      <w:lvlJc w:val="left"/>
      <w:pPr>
        <w:tabs>
          <w:tab w:val="num" w:pos="0"/>
        </w:tabs>
        <w:ind w:left="3352" w:hanging="720"/>
      </w:pPr>
      <w:rPr>
        <w:rFonts w:ascii="Symbol" w:hAnsi="Symbol" w:cs="Symbol" w:hint="default"/>
        <w:lang w:val="pl-PL" w:eastAsia="en-US" w:bidi="ar-SA"/>
      </w:rPr>
    </w:lvl>
    <w:lvl w:ilvl="4">
      <w:numFmt w:val="bullet"/>
      <w:lvlText w:val=""/>
      <w:lvlJc w:val="left"/>
      <w:pPr>
        <w:tabs>
          <w:tab w:val="num" w:pos="0"/>
        </w:tabs>
        <w:ind w:left="4189" w:hanging="720"/>
      </w:pPr>
      <w:rPr>
        <w:rFonts w:ascii="Symbol" w:hAnsi="Symbol" w:cs="Symbol" w:hint="default"/>
        <w:lang w:val="pl-PL" w:eastAsia="en-US" w:bidi="ar-SA"/>
      </w:rPr>
    </w:lvl>
    <w:lvl w:ilvl="5">
      <w:numFmt w:val="bullet"/>
      <w:lvlText w:val=""/>
      <w:lvlJc w:val="left"/>
      <w:pPr>
        <w:tabs>
          <w:tab w:val="num" w:pos="0"/>
        </w:tabs>
        <w:ind w:left="5027" w:hanging="720"/>
      </w:pPr>
      <w:rPr>
        <w:rFonts w:ascii="Symbol" w:hAnsi="Symbol" w:cs="Symbol" w:hint="default"/>
        <w:lang w:val="pl-PL" w:eastAsia="en-US" w:bidi="ar-SA"/>
      </w:rPr>
    </w:lvl>
    <w:lvl w:ilvl="6">
      <w:numFmt w:val="bullet"/>
      <w:lvlText w:val=""/>
      <w:lvlJc w:val="left"/>
      <w:pPr>
        <w:tabs>
          <w:tab w:val="num" w:pos="0"/>
        </w:tabs>
        <w:ind w:left="5864" w:hanging="720"/>
      </w:pPr>
      <w:rPr>
        <w:rFonts w:ascii="Symbol" w:hAnsi="Symbol" w:cs="Symbol" w:hint="default"/>
        <w:lang w:val="pl-PL" w:eastAsia="en-US" w:bidi="ar-SA"/>
      </w:rPr>
    </w:lvl>
    <w:lvl w:ilvl="7">
      <w:numFmt w:val="bullet"/>
      <w:lvlText w:val=""/>
      <w:lvlJc w:val="left"/>
      <w:pPr>
        <w:tabs>
          <w:tab w:val="num" w:pos="0"/>
        </w:tabs>
        <w:ind w:left="6702" w:hanging="720"/>
      </w:pPr>
      <w:rPr>
        <w:rFonts w:ascii="Symbol" w:hAnsi="Symbol" w:cs="Symbol" w:hint="default"/>
        <w:lang w:val="pl-PL" w:eastAsia="en-US" w:bidi="ar-SA"/>
      </w:rPr>
    </w:lvl>
    <w:lvl w:ilvl="8">
      <w:numFmt w:val="bullet"/>
      <w:lvlText w:val=""/>
      <w:lvlJc w:val="left"/>
      <w:pPr>
        <w:tabs>
          <w:tab w:val="num" w:pos="0"/>
        </w:tabs>
        <w:ind w:left="7539" w:hanging="720"/>
      </w:pPr>
      <w:rPr>
        <w:rFonts w:ascii="Symbol" w:hAnsi="Symbol" w:cs="Symbol" w:hint="default"/>
        <w:lang w:val="pl-PL" w:eastAsia="en-US" w:bidi="ar-SA"/>
      </w:rPr>
    </w:lvl>
  </w:abstractNum>
  <w:abstractNum w:abstractNumId="16">
    <w:nsid w:val="2F7554ED"/>
    <w:multiLevelType w:val="hybridMultilevel"/>
    <w:tmpl w:val="8F902510"/>
    <w:lvl w:ilvl="0" w:tplc="34F87882">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79E48FE8">
      <w:start w:val="1"/>
      <w:numFmt w:val="lowerLetter"/>
      <w:lvlText w:val="%2."/>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1F00837C">
      <w:numFmt w:val="bullet"/>
      <w:lvlText w:val="•"/>
      <w:lvlJc w:val="left"/>
      <w:pPr>
        <w:ind w:left="3302" w:hanging="360"/>
      </w:pPr>
      <w:rPr>
        <w:rFonts w:hint="default"/>
        <w:lang w:val="pl-PL" w:eastAsia="en-US" w:bidi="ar-SA"/>
      </w:rPr>
    </w:lvl>
    <w:lvl w:ilvl="3" w:tplc="D1FE9332">
      <w:numFmt w:val="bullet"/>
      <w:lvlText w:val="•"/>
      <w:lvlJc w:val="left"/>
      <w:pPr>
        <w:ind w:left="4165" w:hanging="360"/>
      </w:pPr>
      <w:rPr>
        <w:rFonts w:hint="default"/>
        <w:lang w:val="pl-PL" w:eastAsia="en-US" w:bidi="ar-SA"/>
      </w:rPr>
    </w:lvl>
    <w:lvl w:ilvl="4" w:tplc="5386AC72">
      <w:numFmt w:val="bullet"/>
      <w:lvlText w:val="•"/>
      <w:lvlJc w:val="left"/>
      <w:pPr>
        <w:ind w:left="5028" w:hanging="360"/>
      </w:pPr>
      <w:rPr>
        <w:rFonts w:hint="default"/>
        <w:lang w:val="pl-PL" w:eastAsia="en-US" w:bidi="ar-SA"/>
      </w:rPr>
    </w:lvl>
    <w:lvl w:ilvl="5" w:tplc="030AE1D4">
      <w:numFmt w:val="bullet"/>
      <w:lvlText w:val="•"/>
      <w:lvlJc w:val="left"/>
      <w:pPr>
        <w:ind w:left="5891" w:hanging="360"/>
      </w:pPr>
      <w:rPr>
        <w:rFonts w:hint="default"/>
        <w:lang w:val="pl-PL" w:eastAsia="en-US" w:bidi="ar-SA"/>
      </w:rPr>
    </w:lvl>
    <w:lvl w:ilvl="6" w:tplc="FD8A22AE">
      <w:numFmt w:val="bullet"/>
      <w:lvlText w:val="•"/>
      <w:lvlJc w:val="left"/>
      <w:pPr>
        <w:ind w:left="6754" w:hanging="360"/>
      </w:pPr>
      <w:rPr>
        <w:rFonts w:hint="default"/>
        <w:lang w:val="pl-PL" w:eastAsia="en-US" w:bidi="ar-SA"/>
      </w:rPr>
    </w:lvl>
    <w:lvl w:ilvl="7" w:tplc="C340125A">
      <w:numFmt w:val="bullet"/>
      <w:lvlText w:val="•"/>
      <w:lvlJc w:val="left"/>
      <w:pPr>
        <w:ind w:left="7617" w:hanging="360"/>
      </w:pPr>
      <w:rPr>
        <w:rFonts w:hint="default"/>
        <w:lang w:val="pl-PL" w:eastAsia="en-US" w:bidi="ar-SA"/>
      </w:rPr>
    </w:lvl>
    <w:lvl w:ilvl="8" w:tplc="64A696B0">
      <w:numFmt w:val="bullet"/>
      <w:lvlText w:val="•"/>
      <w:lvlJc w:val="left"/>
      <w:pPr>
        <w:ind w:left="8480" w:hanging="360"/>
      </w:pPr>
      <w:rPr>
        <w:rFonts w:hint="default"/>
        <w:lang w:val="pl-PL" w:eastAsia="en-US" w:bidi="ar-SA"/>
      </w:rPr>
    </w:lvl>
  </w:abstractNum>
  <w:abstractNum w:abstractNumId="17">
    <w:nsid w:val="34683558"/>
    <w:multiLevelType w:val="multilevel"/>
    <w:tmpl w:val="438EF818"/>
    <w:lvl w:ilvl="0">
      <w:start w:val="1"/>
      <w:numFmt w:val="decimal"/>
      <w:lvlText w:val="%1."/>
      <w:lvlJc w:val="left"/>
      <w:pPr>
        <w:ind w:left="841" w:hanging="360"/>
      </w:pPr>
      <w:rPr>
        <w:rFonts w:ascii="Times New Roman" w:eastAsia="Times New Roman" w:hAnsi="Times New Roman" w:cs="Times New Roman" w:hint="default"/>
        <w:b/>
        <w:bCs/>
        <w:i w:val="0"/>
        <w:iCs w:val="0"/>
        <w:spacing w:val="-2"/>
        <w:w w:val="100"/>
        <w:sz w:val="28"/>
        <w:szCs w:val="28"/>
        <w:lang w:val="pl-PL" w:eastAsia="en-US" w:bidi="ar-SA"/>
      </w:rPr>
    </w:lvl>
    <w:lvl w:ilvl="1">
      <w:start w:val="1"/>
      <w:numFmt w:val="decimal"/>
      <w:lvlText w:val="%1.%2"/>
      <w:lvlJc w:val="left"/>
      <w:pPr>
        <w:ind w:left="541" w:hanging="420"/>
      </w:pPr>
      <w:rPr>
        <w:rFonts w:hint="default"/>
        <w:spacing w:val="-2"/>
        <w:w w:val="100"/>
        <w:lang w:val="pl-PL" w:eastAsia="en-US" w:bidi="ar-SA"/>
      </w:rPr>
    </w:lvl>
    <w:lvl w:ilvl="2">
      <w:numFmt w:val="bullet"/>
      <w:lvlText w:val=""/>
      <w:lvlJc w:val="left"/>
      <w:pPr>
        <w:ind w:left="360" w:hanging="360"/>
      </w:pPr>
      <w:rPr>
        <w:rFonts w:ascii="Symbol" w:eastAsia="Symbol" w:hAnsi="Symbol" w:cs="Symbol" w:hint="default"/>
        <w:b w:val="0"/>
        <w:bCs w:val="0"/>
        <w:i w:val="0"/>
        <w:iCs w:val="0"/>
        <w:spacing w:val="0"/>
        <w:w w:val="99"/>
        <w:sz w:val="24"/>
        <w:szCs w:val="24"/>
        <w:lang w:val="pl-PL" w:eastAsia="en-US" w:bidi="ar-SA"/>
      </w:rPr>
    </w:lvl>
    <w:lvl w:ilvl="3">
      <w:start w:val="1"/>
      <w:numFmt w:val="upperRoman"/>
      <w:lvlText w:val="%4."/>
      <w:lvlJc w:val="left"/>
      <w:pPr>
        <w:ind w:left="1201" w:hanging="360"/>
      </w:pPr>
      <w:rPr>
        <w:rFonts w:ascii="Times New Roman" w:eastAsia="Times New Roman" w:hAnsi="Times New Roman" w:cs="Times New Roman" w:hint="default"/>
        <w:b w:val="0"/>
        <w:bCs w:val="0"/>
        <w:i w:val="0"/>
        <w:iCs w:val="0"/>
        <w:spacing w:val="-1"/>
        <w:w w:val="99"/>
        <w:sz w:val="24"/>
        <w:szCs w:val="24"/>
        <w:lang w:val="pl-PL" w:eastAsia="en-US" w:bidi="ar-SA"/>
      </w:rPr>
    </w:lvl>
    <w:lvl w:ilvl="4">
      <w:numFmt w:val="bullet"/>
      <w:lvlText w:val=""/>
      <w:lvlJc w:val="left"/>
      <w:pPr>
        <w:ind w:left="1561" w:hanging="360"/>
      </w:pPr>
      <w:rPr>
        <w:rFonts w:ascii="Symbol" w:eastAsia="Symbol" w:hAnsi="Symbol" w:cs="Symbol" w:hint="default"/>
        <w:b w:val="0"/>
        <w:bCs w:val="0"/>
        <w:i w:val="0"/>
        <w:iCs w:val="0"/>
        <w:spacing w:val="0"/>
        <w:w w:val="99"/>
        <w:sz w:val="24"/>
        <w:szCs w:val="24"/>
        <w:lang w:val="pl-PL" w:eastAsia="en-US" w:bidi="ar-SA"/>
      </w:rPr>
    </w:lvl>
    <w:lvl w:ilvl="5">
      <w:numFmt w:val="bullet"/>
      <w:lvlText w:val="-"/>
      <w:lvlJc w:val="left"/>
      <w:pPr>
        <w:ind w:left="2219" w:hanging="341"/>
      </w:pPr>
      <w:rPr>
        <w:rFonts w:ascii="Arial MT" w:eastAsia="Arial MT" w:hAnsi="Arial MT" w:cs="Arial MT" w:hint="default"/>
        <w:b w:val="0"/>
        <w:bCs w:val="0"/>
        <w:i w:val="0"/>
        <w:iCs w:val="0"/>
        <w:spacing w:val="0"/>
        <w:w w:val="99"/>
        <w:sz w:val="24"/>
        <w:szCs w:val="24"/>
        <w:lang w:val="pl-PL" w:eastAsia="en-US" w:bidi="ar-SA"/>
      </w:rPr>
    </w:lvl>
    <w:lvl w:ilvl="6">
      <w:numFmt w:val="bullet"/>
      <w:lvlText w:val="•"/>
      <w:lvlJc w:val="left"/>
      <w:pPr>
        <w:ind w:left="2220" w:hanging="341"/>
      </w:pPr>
      <w:rPr>
        <w:rFonts w:hint="default"/>
        <w:lang w:val="pl-PL" w:eastAsia="en-US" w:bidi="ar-SA"/>
      </w:rPr>
    </w:lvl>
    <w:lvl w:ilvl="7">
      <w:numFmt w:val="bullet"/>
      <w:lvlText w:val="•"/>
      <w:lvlJc w:val="left"/>
      <w:pPr>
        <w:ind w:left="2420" w:hanging="341"/>
      </w:pPr>
      <w:rPr>
        <w:rFonts w:hint="default"/>
        <w:lang w:val="pl-PL" w:eastAsia="en-US" w:bidi="ar-SA"/>
      </w:rPr>
    </w:lvl>
    <w:lvl w:ilvl="8">
      <w:numFmt w:val="bullet"/>
      <w:lvlText w:val="•"/>
      <w:lvlJc w:val="left"/>
      <w:pPr>
        <w:ind w:left="4682" w:hanging="341"/>
      </w:pPr>
      <w:rPr>
        <w:rFonts w:hint="default"/>
        <w:lang w:val="pl-PL" w:eastAsia="en-US" w:bidi="ar-SA"/>
      </w:rPr>
    </w:lvl>
  </w:abstractNum>
  <w:abstractNum w:abstractNumId="18">
    <w:nsid w:val="34AF514C"/>
    <w:multiLevelType w:val="hybridMultilevel"/>
    <w:tmpl w:val="547C9E9A"/>
    <w:lvl w:ilvl="0" w:tplc="1BCCA5E8">
      <w:start w:val="1"/>
      <w:numFmt w:val="lowerLetter"/>
      <w:lvlText w:val="%1)"/>
      <w:lvlJc w:val="left"/>
      <w:pPr>
        <w:ind w:left="841" w:hanging="361"/>
      </w:pPr>
      <w:rPr>
        <w:rFonts w:hint="default"/>
        <w:spacing w:val="-1"/>
        <w:w w:val="99"/>
        <w:lang w:val="pl-PL" w:eastAsia="en-US" w:bidi="ar-SA"/>
      </w:rPr>
    </w:lvl>
    <w:lvl w:ilvl="1" w:tplc="2CF64284">
      <w:numFmt w:val="bullet"/>
      <w:lvlText w:val="•"/>
      <w:lvlJc w:val="left"/>
      <w:pPr>
        <w:ind w:left="1676" w:hanging="361"/>
      </w:pPr>
      <w:rPr>
        <w:rFonts w:hint="default"/>
        <w:lang w:val="pl-PL" w:eastAsia="en-US" w:bidi="ar-SA"/>
      </w:rPr>
    </w:lvl>
    <w:lvl w:ilvl="2" w:tplc="2E829614">
      <w:numFmt w:val="bullet"/>
      <w:lvlText w:val="•"/>
      <w:lvlJc w:val="left"/>
      <w:pPr>
        <w:ind w:left="2513" w:hanging="361"/>
      </w:pPr>
      <w:rPr>
        <w:rFonts w:hint="default"/>
        <w:lang w:val="pl-PL" w:eastAsia="en-US" w:bidi="ar-SA"/>
      </w:rPr>
    </w:lvl>
    <w:lvl w:ilvl="3" w:tplc="1CC29BC8">
      <w:numFmt w:val="bullet"/>
      <w:lvlText w:val="•"/>
      <w:lvlJc w:val="left"/>
      <w:pPr>
        <w:ind w:left="3350" w:hanging="361"/>
      </w:pPr>
      <w:rPr>
        <w:rFonts w:hint="default"/>
        <w:lang w:val="pl-PL" w:eastAsia="en-US" w:bidi="ar-SA"/>
      </w:rPr>
    </w:lvl>
    <w:lvl w:ilvl="4" w:tplc="BB706524">
      <w:numFmt w:val="bullet"/>
      <w:lvlText w:val="•"/>
      <w:lvlJc w:val="left"/>
      <w:pPr>
        <w:ind w:left="4187" w:hanging="361"/>
      </w:pPr>
      <w:rPr>
        <w:rFonts w:hint="default"/>
        <w:lang w:val="pl-PL" w:eastAsia="en-US" w:bidi="ar-SA"/>
      </w:rPr>
    </w:lvl>
    <w:lvl w:ilvl="5" w:tplc="817E1BDA">
      <w:numFmt w:val="bullet"/>
      <w:lvlText w:val="•"/>
      <w:lvlJc w:val="left"/>
      <w:pPr>
        <w:ind w:left="5024" w:hanging="361"/>
      </w:pPr>
      <w:rPr>
        <w:rFonts w:hint="default"/>
        <w:lang w:val="pl-PL" w:eastAsia="en-US" w:bidi="ar-SA"/>
      </w:rPr>
    </w:lvl>
    <w:lvl w:ilvl="6" w:tplc="ED347074">
      <w:numFmt w:val="bullet"/>
      <w:lvlText w:val="•"/>
      <w:lvlJc w:val="left"/>
      <w:pPr>
        <w:ind w:left="5860" w:hanging="361"/>
      </w:pPr>
      <w:rPr>
        <w:rFonts w:hint="default"/>
        <w:lang w:val="pl-PL" w:eastAsia="en-US" w:bidi="ar-SA"/>
      </w:rPr>
    </w:lvl>
    <w:lvl w:ilvl="7" w:tplc="8640DB7E">
      <w:numFmt w:val="bullet"/>
      <w:lvlText w:val="•"/>
      <w:lvlJc w:val="left"/>
      <w:pPr>
        <w:ind w:left="6697" w:hanging="361"/>
      </w:pPr>
      <w:rPr>
        <w:rFonts w:hint="default"/>
        <w:lang w:val="pl-PL" w:eastAsia="en-US" w:bidi="ar-SA"/>
      </w:rPr>
    </w:lvl>
    <w:lvl w:ilvl="8" w:tplc="2B3AB8F6">
      <w:numFmt w:val="bullet"/>
      <w:lvlText w:val="•"/>
      <w:lvlJc w:val="left"/>
      <w:pPr>
        <w:ind w:left="7534" w:hanging="361"/>
      </w:pPr>
      <w:rPr>
        <w:rFonts w:hint="default"/>
        <w:lang w:val="pl-PL" w:eastAsia="en-US" w:bidi="ar-SA"/>
      </w:rPr>
    </w:lvl>
  </w:abstractNum>
  <w:abstractNum w:abstractNumId="19">
    <w:nsid w:val="38932548"/>
    <w:multiLevelType w:val="hybridMultilevel"/>
    <w:tmpl w:val="4BD0C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9EA742C"/>
    <w:multiLevelType w:val="hybridMultilevel"/>
    <w:tmpl w:val="FD680422"/>
    <w:lvl w:ilvl="0" w:tplc="E6C0ED94">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E424180">
      <w:start w:val="1"/>
      <w:numFmt w:val="lowerLetter"/>
      <w:lvlText w:val="%2."/>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5D889FD0">
      <w:numFmt w:val="bullet"/>
      <w:lvlText w:val="•"/>
      <w:lvlJc w:val="left"/>
      <w:pPr>
        <w:ind w:left="3302" w:hanging="360"/>
      </w:pPr>
      <w:rPr>
        <w:rFonts w:hint="default"/>
        <w:lang w:val="pl-PL" w:eastAsia="en-US" w:bidi="ar-SA"/>
      </w:rPr>
    </w:lvl>
    <w:lvl w:ilvl="3" w:tplc="869EC4D6">
      <w:numFmt w:val="bullet"/>
      <w:lvlText w:val="•"/>
      <w:lvlJc w:val="left"/>
      <w:pPr>
        <w:ind w:left="4165" w:hanging="360"/>
      </w:pPr>
      <w:rPr>
        <w:rFonts w:hint="default"/>
        <w:lang w:val="pl-PL" w:eastAsia="en-US" w:bidi="ar-SA"/>
      </w:rPr>
    </w:lvl>
    <w:lvl w:ilvl="4" w:tplc="F308097E">
      <w:numFmt w:val="bullet"/>
      <w:lvlText w:val="•"/>
      <w:lvlJc w:val="left"/>
      <w:pPr>
        <w:ind w:left="5028" w:hanging="360"/>
      </w:pPr>
      <w:rPr>
        <w:rFonts w:hint="default"/>
        <w:lang w:val="pl-PL" w:eastAsia="en-US" w:bidi="ar-SA"/>
      </w:rPr>
    </w:lvl>
    <w:lvl w:ilvl="5" w:tplc="6B786F64">
      <w:numFmt w:val="bullet"/>
      <w:lvlText w:val="•"/>
      <w:lvlJc w:val="left"/>
      <w:pPr>
        <w:ind w:left="5891" w:hanging="360"/>
      </w:pPr>
      <w:rPr>
        <w:rFonts w:hint="default"/>
        <w:lang w:val="pl-PL" w:eastAsia="en-US" w:bidi="ar-SA"/>
      </w:rPr>
    </w:lvl>
    <w:lvl w:ilvl="6" w:tplc="EAF2D560">
      <w:numFmt w:val="bullet"/>
      <w:lvlText w:val="•"/>
      <w:lvlJc w:val="left"/>
      <w:pPr>
        <w:ind w:left="6754" w:hanging="360"/>
      </w:pPr>
      <w:rPr>
        <w:rFonts w:hint="default"/>
        <w:lang w:val="pl-PL" w:eastAsia="en-US" w:bidi="ar-SA"/>
      </w:rPr>
    </w:lvl>
    <w:lvl w:ilvl="7" w:tplc="81B8F2A4">
      <w:numFmt w:val="bullet"/>
      <w:lvlText w:val="•"/>
      <w:lvlJc w:val="left"/>
      <w:pPr>
        <w:ind w:left="7617" w:hanging="360"/>
      </w:pPr>
      <w:rPr>
        <w:rFonts w:hint="default"/>
        <w:lang w:val="pl-PL" w:eastAsia="en-US" w:bidi="ar-SA"/>
      </w:rPr>
    </w:lvl>
    <w:lvl w:ilvl="8" w:tplc="1130BDD4">
      <w:numFmt w:val="bullet"/>
      <w:lvlText w:val="•"/>
      <w:lvlJc w:val="left"/>
      <w:pPr>
        <w:ind w:left="8480" w:hanging="360"/>
      </w:pPr>
      <w:rPr>
        <w:rFonts w:hint="default"/>
        <w:lang w:val="pl-PL" w:eastAsia="en-US" w:bidi="ar-SA"/>
      </w:rPr>
    </w:lvl>
  </w:abstractNum>
  <w:abstractNum w:abstractNumId="21">
    <w:nsid w:val="3A2F5EC4"/>
    <w:multiLevelType w:val="multilevel"/>
    <w:tmpl w:val="DF80F180"/>
    <w:lvl w:ilvl="0">
      <w:start w:val="1"/>
      <w:numFmt w:val="decimal"/>
      <w:lvlText w:val="%1."/>
      <w:lvlJc w:val="left"/>
      <w:pPr>
        <w:ind w:left="841" w:hanging="360"/>
      </w:pPr>
      <w:rPr>
        <w:rFonts w:ascii="Times New Roman" w:eastAsia="Times New Roman" w:hAnsi="Times New Roman" w:cs="Times New Roman" w:hint="default"/>
        <w:b/>
        <w:bCs/>
        <w:i w:val="0"/>
        <w:iCs w:val="0"/>
        <w:spacing w:val="-2"/>
        <w:w w:val="100"/>
        <w:sz w:val="28"/>
        <w:szCs w:val="28"/>
        <w:lang w:val="pl-PL" w:eastAsia="en-US" w:bidi="ar-SA"/>
      </w:rPr>
    </w:lvl>
    <w:lvl w:ilvl="1">
      <w:start w:val="1"/>
      <w:numFmt w:val="decimal"/>
      <w:lvlText w:val="%1.%2"/>
      <w:lvlJc w:val="left"/>
      <w:pPr>
        <w:ind w:left="541" w:hanging="420"/>
      </w:pPr>
      <w:rPr>
        <w:rFonts w:hint="default"/>
        <w:spacing w:val="-2"/>
        <w:w w:val="100"/>
        <w:lang w:val="pl-PL" w:eastAsia="en-US" w:bidi="ar-SA"/>
      </w:rPr>
    </w:lvl>
    <w:lvl w:ilvl="2">
      <w:numFmt w:val="bullet"/>
      <w:lvlText w:val=""/>
      <w:lvlJc w:val="left"/>
      <w:pPr>
        <w:ind w:left="841" w:hanging="360"/>
      </w:pPr>
      <w:rPr>
        <w:rFonts w:ascii="Symbol" w:eastAsia="Symbol" w:hAnsi="Symbol" w:cs="Symbol" w:hint="default"/>
        <w:b w:val="0"/>
        <w:bCs w:val="0"/>
        <w:i w:val="0"/>
        <w:iCs w:val="0"/>
        <w:spacing w:val="0"/>
        <w:w w:val="99"/>
        <w:sz w:val="24"/>
        <w:szCs w:val="24"/>
        <w:lang w:val="pl-PL" w:eastAsia="en-US" w:bidi="ar-SA"/>
      </w:rPr>
    </w:lvl>
    <w:lvl w:ilvl="3">
      <w:start w:val="1"/>
      <w:numFmt w:val="upperRoman"/>
      <w:lvlText w:val="%4."/>
      <w:lvlJc w:val="left"/>
      <w:pPr>
        <w:ind w:left="1201" w:hanging="360"/>
      </w:pPr>
      <w:rPr>
        <w:rFonts w:ascii="Times New Roman" w:eastAsia="Times New Roman" w:hAnsi="Times New Roman" w:cs="Times New Roman" w:hint="default"/>
        <w:b w:val="0"/>
        <w:bCs w:val="0"/>
        <w:i w:val="0"/>
        <w:iCs w:val="0"/>
        <w:spacing w:val="-1"/>
        <w:w w:val="99"/>
        <w:sz w:val="24"/>
        <w:szCs w:val="24"/>
        <w:lang w:val="pl-PL" w:eastAsia="en-US" w:bidi="ar-SA"/>
      </w:rPr>
    </w:lvl>
    <w:lvl w:ilvl="4">
      <w:numFmt w:val="bullet"/>
      <w:lvlText w:val="-"/>
      <w:lvlJc w:val="left"/>
      <w:pPr>
        <w:ind w:left="156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5">
      <w:numFmt w:val="bullet"/>
      <w:lvlText w:val="-"/>
      <w:lvlJc w:val="left"/>
      <w:pPr>
        <w:ind w:left="2219" w:hanging="341"/>
      </w:pPr>
      <w:rPr>
        <w:rFonts w:ascii="Arial MT" w:eastAsia="Arial MT" w:hAnsi="Arial MT" w:cs="Arial MT" w:hint="default"/>
        <w:b w:val="0"/>
        <w:bCs w:val="0"/>
        <w:i w:val="0"/>
        <w:iCs w:val="0"/>
        <w:spacing w:val="0"/>
        <w:w w:val="99"/>
        <w:sz w:val="24"/>
        <w:szCs w:val="24"/>
        <w:lang w:val="pl-PL" w:eastAsia="en-US" w:bidi="ar-SA"/>
      </w:rPr>
    </w:lvl>
    <w:lvl w:ilvl="6">
      <w:numFmt w:val="bullet"/>
      <w:lvlText w:val="•"/>
      <w:lvlJc w:val="left"/>
      <w:pPr>
        <w:ind w:left="2220" w:hanging="341"/>
      </w:pPr>
      <w:rPr>
        <w:rFonts w:hint="default"/>
        <w:lang w:val="pl-PL" w:eastAsia="en-US" w:bidi="ar-SA"/>
      </w:rPr>
    </w:lvl>
    <w:lvl w:ilvl="7">
      <w:numFmt w:val="bullet"/>
      <w:lvlText w:val="•"/>
      <w:lvlJc w:val="left"/>
      <w:pPr>
        <w:ind w:left="2420" w:hanging="341"/>
      </w:pPr>
      <w:rPr>
        <w:rFonts w:hint="default"/>
        <w:lang w:val="pl-PL" w:eastAsia="en-US" w:bidi="ar-SA"/>
      </w:rPr>
    </w:lvl>
    <w:lvl w:ilvl="8">
      <w:numFmt w:val="bullet"/>
      <w:lvlText w:val="•"/>
      <w:lvlJc w:val="left"/>
      <w:pPr>
        <w:ind w:left="4682" w:hanging="341"/>
      </w:pPr>
      <w:rPr>
        <w:rFonts w:hint="default"/>
        <w:lang w:val="pl-PL" w:eastAsia="en-US" w:bidi="ar-SA"/>
      </w:rPr>
    </w:lvl>
  </w:abstractNum>
  <w:abstractNum w:abstractNumId="22">
    <w:nsid w:val="3B4F0C1A"/>
    <w:multiLevelType w:val="hybridMultilevel"/>
    <w:tmpl w:val="C6FEB6EE"/>
    <w:lvl w:ilvl="0" w:tplc="5BFC4812">
      <w:numFmt w:val="bullet"/>
      <w:lvlText w:val="-"/>
      <w:lvlJc w:val="left"/>
      <w:pPr>
        <w:ind w:left="90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23">
    <w:nsid w:val="3C717D86"/>
    <w:multiLevelType w:val="hybridMultilevel"/>
    <w:tmpl w:val="A00EA91E"/>
    <w:lvl w:ilvl="0" w:tplc="964A42C8">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5D306BB4">
      <w:start w:val="1"/>
      <w:numFmt w:val="lowerLetter"/>
      <w:lvlText w:val="%2."/>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3508BFBE">
      <w:numFmt w:val="bullet"/>
      <w:lvlText w:val="-"/>
      <w:lvlJc w:val="left"/>
      <w:pPr>
        <w:ind w:left="3151" w:hanging="180"/>
      </w:pPr>
      <w:rPr>
        <w:rFonts w:ascii="Times New Roman" w:eastAsia="Times New Roman" w:hAnsi="Times New Roman" w:cs="Times New Roman" w:hint="default"/>
        <w:b w:val="0"/>
        <w:bCs w:val="0"/>
        <w:i w:val="0"/>
        <w:iCs w:val="0"/>
        <w:spacing w:val="0"/>
        <w:w w:val="100"/>
        <w:sz w:val="22"/>
        <w:szCs w:val="22"/>
        <w:lang w:val="pl-PL" w:eastAsia="en-US" w:bidi="ar-SA"/>
      </w:rPr>
    </w:lvl>
    <w:lvl w:ilvl="3" w:tplc="583EA416">
      <w:numFmt w:val="bullet"/>
      <w:lvlText w:val="•"/>
      <w:lvlJc w:val="left"/>
      <w:pPr>
        <w:ind w:left="4040" w:hanging="180"/>
      </w:pPr>
      <w:rPr>
        <w:rFonts w:hint="default"/>
        <w:lang w:val="pl-PL" w:eastAsia="en-US" w:bidi="ar-SA"/>
      </w:rPr>
    </w:lvl>
    <w:lvl w:ilvl="4" w:tplc="4BF68754">
      <w:numFmt w:val="bullet"/>
      <w:lvlText w:val="•"/>
      <w:lvlJc w:val="left"/>
      <w:pPr>
        <w:ind w:left="4921" w:hanging="180"/>
      </w:pPr>
      <w:rPr>
        <w:rFonts w:hint="default"/>
        <w:lang w:val="pl-PL" w:eastAsia="en-US" w:bidi="ar-SA"/>
      </w:rPr>
    </w:lvl>
    <w:lvl w:ilvl="5" w:tplc="3C30817C">
      <w:numFmt w:val="bullet"/>
      <w:lvlText w:val="•"/>
      <w:lvlJc w:val="left"/>
      <w:pPr>
        <w:ind w:left="5802" w:hanging="180"/>
      </w:pPr>
      <w:rPr>
        <w:rFonts w:hint="default"/>
        <w:lang w:val="pl-PL" w:eastAsia="en-US" w:bidi="ar-SA"/>
      </w:rPr>
    </w:lvl>
    <w:lvl w:ilvl="6" w:tplc="1AF8E742">
      <w:numFmt w:val="bullet"/>
      <w:lvlText w:val="•"/>
      <w:lvlJc w:val="left"/>
      <w:pPr>
        <w:ind w:left="6683" w:hanging="180"/>
      </w:pPr>
      <w:rPr>
        <w:rFonts w:hint="default"/>
        <w:lang w:val="pl-PL" w:eastAsia="en-US" w:bidi="ar-SA"/>
      </w:rPr>
    </w:lvl>
    <w:lvl w:ilvl="7" w:tplc="69A20704">
      <w:numFmt w:val="bullet"/>
      <w:lvlText w:val="•"/>
      <w:lvlJc w:val="left"/>
      <w:pPr>
        <w:ind w:left="7564" w:hanging="180"/>
      </w:pPr>
      <w:rPr>
        <w:rFonts w:hint="default"/>
        <w:lang w:val="pl-PL" w:eastAsia="en-US" w:bidi="ar-SA"/>
      </w:rPr>
    </w:lvl>
    <w:lvl w:ilvl="8" w:tplc="A1CA6E3C">
      <w:numFmt w:val="bullet"/>
      <w:lvlText w:val="•"/>
      <w:lvlJc w:val="left"/>
      <w:pPr>
        <w:ind w:left="8444" w:hanging="180"/>
      </w:pPr>
      <w:rPr>
        <w:rFonts w:hint="default"/>
        <w:lang w:val="pl-PL" w:eastAsia="en-US" w:bidi="ar-SA"/>
      </w:rPr>
    </w:lvl>
  </w:abstractNum>
  <w:abstractNum w:abstractNumId="24">
    <w:nsid w:val="403B50FC"/>
    <w:multiLevelType w:val="multilevel"/>
    <w:tmpl w:val="F37A3662"/>
    <w:lvl w:ilvl="0">
      <w:start w:val="3"/>
      <w:numFmt w:val="decimal"/>
      <w:lvlText w:val="%1"/>
      <w:lvlJc w:val="left"/>
      <w:pPr>
        <w:ind w:left="544" w:hanging="425"/>
      </w:pPr>
      <w:rPr>
        <w:rFonts w:hint="default"/>
        <w:lang w:val="pl-PL" w:eastAsia="en-US" w:bidi="ar-SA"/>
      </w:rPr>
    </w:lvl>
    <w:lvl w:ilvl="1">
      <w:numFmt w:val="bullet"/>
      <w:lvlText w:val="-"/>
      <w:lvlJc w:val="left"/>
      <w:pPr>
        <w:ind w:left="709" w:hanging="425"/>
      </w:pPr>
      <w:rPr>
        <w:rFonts w:ascii="Times New Roman" w:eastAsia="Times New Roman" w:hAnsi="Times New Roman" w:cs="Times New Roman" w:hint="default"/>
        <w:b w:val="0"/>
        <w:bCs w:val="0"/>
        <w:i w:val="0"/>
        <w:iCs w:val="0"/>
        <w:spacing w:val="0"/>
        <w:w w:val="100"/>
        <w:sz w:val="22"/>
        <w:szCs w:val="22"/>
        <w:lang w:val="pl-PL" w:eastAsia="en-US" w:bidi="ar-SA"/>
      </w:rPr>
    </w:lvl>
    <w:lvl w:ilvl="2">
      <w:numFmt w:val="bullet"/>
      <w:lvlText w:val="-"/>
      <w:lvlJc w:val="left"/>
      <w:pPr>
        <w:ind w:left="1203" w:hanging="636"/>
      </w:pPr>
      <w:rPr>
        <w:rFonts w:ascii="Times New Roman" w:eastAsia="Times New Roman" w:hAnsi="Times New Roman" w:cs="Times New Roman" w:hint="default"/>
        <w:b w:val="0"/>
        <w:bCs w:val="0"/>
        <w:i w:val="0"/>
        <w:iCs w:val="0"/>
        <w:color w:val="000009"/>
        <w:spacing w:val="0"/>
        <w:w w:val="100"/>
        <w:sz w:val="22"/>
        <w:szCs w:val="22"/>
        <w:lang w:val="pl-PL" w:eastAsia="en-US" w:bidi="ar-SA"/>
      </w:rPr>
    </w:lvl>
    <w:lvl w:ilvl="3">
      <w:numFmt w:val="bullet"/>
      <w:lvlText w:val="•"/>
      <w:lvlJc w:val="left"/>
      <w:pPr>
        <w:ind w:left="2918" w:hanging="636"/>
      </w:pPr>
      <w:rPr>
        <w:rFonts w:hint="default"/>
        <w:lang w:val="pl-PL" w:eastAsia="en-US" w:bidi="ar-SA"/>
      </w:rPr>
    </w:lvl>
    <w:lvl w:ilvl="4">
      <w:numFmt w:val="bullet"/>
      <w:lvlText w:val="•"/>
      <w:lvlJc w:val="left"/>
      <w:pPr>
        <w:ind w:left="3818" w:hanging="636"/>
      </w:pPr>
      <w:rPr>
        <w:rFonts w:hint="default"/>
        <w:lang w:val="pl-PL" w:eastAsia="en-US" w:bidi="ar-SA"/>
      </w:rPr>
    </w:lvl>
    <w:lvl w:ilvl="5">
      <w:numFmt w:val="bullet"/>
      <w:lvlText w:val="•"/>
      <w:lvlJc w:val="left"/>
      <w:pPr>
        <w:ind w:left="4717" w:hanging="636"/>
      </w:pPr>
      <w:rPr>
        <w:rFonts w:hint="default"/>
        <w:lang w:val="pl-PL" w:eastAsia="en-US" w:bidi="ar-SA"/>
      </w:rPr>
    </w:lvl>
    <w:lvl w:ilvl="6">
      <w:numFmt w:val="bullet"/>
      <w:lvlText w:val="•"/>
      <w:lvlJc w:val="left"/>
      <w:pPr>
        <w:ind w:left="5616" w:hanging="636"/>
      </w:pPr>
      <w:rPr>
        <w:rFonts w:hint="default"/>
        <w:lang w:val="pl-PL" w:eastAsia="en-US" w:bidi="ar-SA"/>
      </w:rPr>
    </w:lvl>
    <w:lvl w:ilvl="7">
      <w:numFmt w:val="bullet"/>
      <w:lvlText w:val="•"/>
      <w:lvlJc w:val="left"/>
      <w:pPr>
        <w:ind w:left="6516" w:hanging="636"/>
      </w:pPr>
      <w:rPr>
        <w:rFonts w:hint="default"/>
        <w:lang w:val="pl-PL" w:eastAsia="en-US" w:bidi="ar-SA"/>
      </w:rPr>
    </w:lvl>
    <w:lvl w:ilvl="8">
      <w:numFmt w:val="bullet"/>
      <w:lvlText w:val="•"/>
      <w:lvlJc w:val="left"/>
      <w:pPr>
        <w:ind w:left="7415" w:hanging="636"/>
      </w:pPr>
      <w:rPr>
        <w:rFonts w:hint="default"/>
        <w:lang w:val="pl-PL" w:eastAsia="en-US" w:bidi="ar-SA"/>
      </w:rPr>
    </w:lvl>
  </w:abstractNum>
  <w:abstractNum w:abstractNumId="25">
    <w:nsid w:val="43E13EDD"/>
    <w:multiLevelType w:val="hybridMultilevel"/>
    <w:tmpl w:val="D9CAA270"/>
    <w:lvl w:ilvl="0" w:tplc="5BFC4812">
      <w:numFmt w:val="bullet"/>
      <w:lvlText w:val="-"/>
      <w:lvlJc w:val="left"/>
      <w:pPr>
        <w:ind w:left="839"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03" w:tentative="1">
      <w:start w:val="1"/>
      <w:numFmt w:val="bullet"/>
      <w:lvlText w:val="o"/>
      <w:lvlJc w:val="left"/>
      <w:pPr>
        <w:ind w:left="1559" w:hanging="360"/>
      </w:pPr>
      <w:rPr>
        <w:rFonts w:ascii="Courier New" w:hAnsi="Courier New" w:cs="Courier New" w:hint="default"/>
      </w:rPr>
    </w:lvl>
    <w:lvl w:ilvl="2" w:tplc="04150005" w:tentative="1">
      <w:start w:val="1"/>
      <w:numFmt w:val="bullet"/>
      <w:lvlText w:val=""/>
      <w:lvlJc w:val="left"/>
      <w:pPr>
        <w:ind w:left="2279" w:hanging="360"/>
      </w:pPr>
      <w:rPr>
        <w:rFonts w:ascii="Wingdings" w:hAnsi="Wingdings" w:hint="default"/>
      </w:rPr>
    </w:lvl>
    <w:lvl w:ilvl="3" w:tplc="04150001" w:tentative="1">
      <w:start w:val="1"/>
      <w:numFmt w:val="bullet"/>
      <w:lvlText w:val=""/>
      <w:lvlJc w:val="left"/>
      <w:pPr>
        <w:ind w:left="2999" w:hanging="360"/>
      </w:pPr>
      <w:rPr>
        <w:rFonts w:ascii="Symbol" w:hAnsi="Symbol" w:hint="default"/>
      </w:rPr>
    </w:lvl>
    <w:lvl w:ilvl="4" w:tplc="04150003" w:tentative="1">
      <w:start w:val="1"/>
      <w:numFmt w:val="bullet"/>
      <w:lvlText w:val="o"/>
      <w:lvlJc w:val="left"/>
      <w:pPr>
        <w:ind w:left="3719" w:hanging="360"/>
      </w:pPr>
      <w:rPr>
        <w:rFonts w:ascii="Courier New" w:hAnsi="Courier New" w:cs="Courier New" w:hint="default"/>
      </w:rPr>
    </w:lvl>
    <w:lvl w:ilvl="5" w:tplc="04150005" w:tentative="1">
      <w:start w:val="1"/>
      <w:numFmt w:val="bullet"/>
      <w:lvlText w:val=""/>
      <w:lvlJc w:val="left"/>
      <w:pPr>
        <w:ind w:left="4439" w:hanging="360"/>
      </w:pPr>
      <w:rPr>
        <w:rFonts w:ascii="Wingdings" w:hAnsi="Wingdings" w:hint="default"/>
      </w:rPr>
    </w:lvl>
    <w:lvl w:ilvl="6" w:tplc="04150001" w:tentative="1">
      <w:start w:val="1"/>
      <w:numFmt w:val="bullet"/>
      <w:lvlText w:val=""/>
      <w:lvlJc w:val="left"/>
      <w:pPr>
        <w:ind w:left="5159" w:hanging="360"/>
      </w:pPr>
      <w:rPr>
        <w:rFonts w:ascii="Symbol" w:hAnsi="Symbol" w:hint="default"/>
      </w:rPr>
    </w:lvl>
    <w:lvl w:ilvl="7" w:tplc="04150003" w:tentative="1">
      <w:start w:val="1"/>
      <w:numFmt w:val="bullet"/>
      <w:lvlText w:val="o"/>
      <w:lvlJc w:val="left"/>
      <w:pPr>
        <w:ind w:left="5879" w:hanging="360"/>
      </w:pPr>
      <w:rPr>
        <w:rFonts w:ascii="Courier New" w:hAnsi="Courier New" w:cs="Courier New" w:hint="default"/>
      </w:rPr>
    </w:lvl>
    <w:lvl w:ilvl="8" w:tplc="04150005" w:tentative="1">
      <w:start w:val="1"/>
      <w:numFmt w:val="bullet"/>
      <w:lvlText w:val=""/>
      <w:lvlJc w:val="left"/>
      <w:pPr>
        <w:ind w:left="6599" w:hanging="360"/>
      </w:pPr>
      <w:rPr>
        <w:rFonts w:ascii="Wingdings" w:hAnsi="Wingdings" w:hint="default"/>
      </w:rPr>
    </w:lvl>
  </w:abstractNum>
  <w:abstractNum w:abstractNumId="26">
    <w:nsid w:val="468408D3"/>
    <w:multiLevelType w:val="hybridMultilevel"/>
    <w:tmpl w:val="C87A8A1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EC4525"/>
    <w:multiLevelType w:val="hybridMultilevel"/>
    <w:tmpl w:val="BF7450A4"/>
    <w:lvl w:ilvl="0" w:tplc="21CAB2DA">
      <w:start w:val="1"/>
      <w:numFmt w:val="lowerLetter"/>
      <w:lvlText w:val="%1."/>
      <w:lvlJc w:val="left"/>
      <w:pPr>
        <w:ind w:left="2409"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E0AE0200">
      <w:numFmt w:val="bullet"/>
      <w:lvlText w:val="•"/>
      <w:lvlJc w:val="left"/>
      <w:pPr>
        <w:ind w:left="3180" w:hanging="360"/>
      </w:pPr>
      <w:rPr>
        <w:rFonts w:hint="default"/>
        <w:lang w:val="pl-PL" w:eastAsia="en-US" w:bidi="ar-SA"/>
      </w:rPr>
    </w:lvl>
    <w:lvl w:ilvl="2" w:tplc="26F2952C">
      <w:numFmt w:val="bullet"/>
      <w:lvlText w:val="•"/>
      <w:lvlJc w:val="left"/>
      <w:pPr>
        <w:ind w:left="3961" w:hanging="360"/>
      </w:pPr>
      <w:rPr>
        <w:rFonts w:hint="default"/>
        <w:lang w:val="pl-PL" w:eastAsia="en-US" w:bidi="ar-SA"/>
      </w:rPr>
    </w:lvl>
    <w:lvl w:ilvl="3" w:tplc="59B86726">
      <w:numFmt w:val="bullet"/>
      <w:lvlText w:val="•"/>
      <w:lvlJc w:val="left"/>
      <w:pPr>
        <w:ind w:left="4741" w:hanging="360"/>
      </w:pPr>
      <w:rPr>
        <w:rFonts w:hint="default"/>
        <w:lang w:val="pl-PL" w:eastAsia="en-US" w:bidi="ar-SA"/>
      </w:rPr>
    </w:lvl>
    <w:lvl w:ilvl="4" w:tplc="996093BC">
      <w:numFmt w:val="bullet"/>
      <w:lvlText w:val="•"/>
      <w:lvlJc w:val="left"/>
      <w:pPr>
        <w:ind w:left="5522" w:hanging="360"/>
      </w:pPr>
      <w:rPr>
        <w:rFonts w:hint="default"/>
        <w:lang w:val="pl-PL" w:eastAsia="en-US" w:bidi="ar-SA"/>
      </w:rPr>
    </w:lvl>
    <w:lvl w:ilvl="5" w:tplc="0A4C708E">
      <w:numFmt w:val="bullet"/>
      <w:lvlText w:val="•"/>
      <w:lvlJc w:val="left"/>
      <w:pPr>
        <w:ind w:left="6303" w:hanging="360"/>
      </w:pPr>
      <w:rPr>
        <w:rFonts w:hint="default"/>
        <w:lang w:val="pl-PL" w:eastAsia="en-US" w:bidi="ar-SA"/>
      </w:rPr>
    </w:lvl>
    <w:lvl w:ilvl="6" w:tplc="93CA33B4">
      <w:numFmt w:val="bullet"/>
      <w:lvlText w:val="•"/>
      <w:lvlJc w:val="left"/>
      <w:pPr>
        <w:ind w:left="7083" w:hanging="360"/>
      </w:pPr>
      <w:rPr>
        <w:rFonts w:hint="default"/>
        <w:lang w:val="pl-PL" w:eastAsia="en-US" w:bidi="ar-SA"/>
      </w:rPr>
    </w:lvl>
    <w:lvl w:ilvl="7" w:tplc="C9E6F42A">
      <w:numFmt w:val="bullet"/>
      <w:lvlText w:val="•"/>
      <w:lvlJc w:val="left"/>
      <w:pPr>
        <w:ind w:left="7864" w:hanging="360"/>
      </w:pPr>
      <w:rPr>
        <w:rFonts w:hint="default"/>
        <w:lang w:val="pl-PL" w:eastAsia="en-US" w:bidi="ar-SA"/>
      </w:rPr>
    </w:lvl>
    <w:lvl w:ilvl="8" w:tplc="735C275E">
      <w:numFmt w:val="bullet"/>
      <w:lvlText w:val="•"/>
      <w:lvlJc w:val="left"/>
      <w:pPr>
        <w:ind w:left="8645" w:hanging="360"/>
      </w:pPr>
      <w:rPr>
        <w:rFonts w:hint="default"/>
        <w:lang w:val="pl-PL" w:eastAsia="en-US" w:bidi="ar-SA"/>
      </w:rPr>
    </w:lvl>
  </w:abstractNum>
  <w:abstractNum w:abstractNumId="28">
    <w:nsid w:val="4A5E4E0A"/>
    <w:multiLevelType w:val="hybridMultilevel"/>
    <w:tmpl w:val="D6C01AD0"/>
    <w:lvl w:ilvl="0" w:tplc="5BFC4812">
      <w:numFmt w:val="bullet"/>
      <w:lvlText w:val="-"/>
      <w:lvlJc w:val="left"/>
      <w:pPr>
        <w:ind w:left="72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B1D5D74"/>
    <w:multiLevelType w:val="multilevel"/>
    <w:tmpl w:val="ABFA31C6"/>
    <w:lvl w:ilvl="0">
      <w:numFmt w:val="bullet"/>
      <w:lvlText w:val="-"/>
      <w:lvlJc w:val="left"/>
      <w:pPr>
        <w:tabs>
          <w:tab w:val="num" w:pos="0"/>
        </w:tabs>
        <w:ind w:left="839"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numFmt w:val="bullet"/>
      <w:lvlText w:val=""/>
      <w:lvlJc w:val="left"/>
      <w:pPr>
        <w:tabs>
          <w:tab w:val="num" w:pos="0"/>
        </w:tabs>
        <w:ind w:left="1677" w:hanging="360"/>
      </w:pPr>
      <w:rPr>
        <w:rFonts w:ascii="Symbol" w:hAnsi="Symbol" w:cs="Symbol" w:hint="default"/>
        <w:lang w:val="pl-PL" w:eastAsia="en-US" w:bidi="ar-SA"/>
      </w:rPr>
    </w:lvl>
    <w:lvl w:ilvl="2">
      <w:numFmt w:val="bullet"/>
      <w:lvlText w:val=""/>
      <w:lvlJc w:val="left"/>
      <w:pPr>
        <w:tabs>
          <w:tab w:val="num" w:pos="0"/>
        </w:tabs>
        <w:ind w:left="2514" w:hanging="360"/>
      </w:pPr>
      <w:rPr>
        <w:rFonts w:ascii="Symbol" w:hAnsi="Symbol" w:cs="Symbol" w:hint="default"/>
        <w:lang w:val="pl-PL" w:eastAsia="en-US" w:bidi="ar-SA"/>
      </w:rPr>
    </w:lvl>
    <w:lvl w:ilvl="3">
      <w:numFmt w:val="bullet"/>
      <w:lvlText w:val=""/>
      <w:lvlJc w:val="left"/>
      <w:pPr>
        <w:tabs>
          <w:tab w:val="num" w:pos="0"/>
        </w:tabs>
        <w:ind w:left="3352" w:hanging="360"/>
      </w:pPr>
      <w:rPr>
        <w:rFonts w:ascii="Symbol" w:hAnsi="Symbol" w:cs="Symbol" w:hint="default"/>
        <w:lang w:val="pl-PL" w:eastAsia="en-US" w:bidi="ar-SA"/>
      </w:rPr>
    </w:lvl>
    <w:lvl w:ilvl="4">
      <w:numFmt w:val="bullet"/>
      <w:lvlText w:val=""/>
      <w:lvlJc w:val="left"/>
      <w:pPr>
        <w:tabs>
          <w:tab w:val="num" w:pos="0"/>
        </w:tabs>
        <w:ind w:left="4189" w:hanging="360"/>
      </w:pPr>
      <w:rPr>
        <w:rFonts w:ascii="Symbol" w:hAnsi="Symbol" w:cs="Symbol" w:hint="default"/>
        <w:lang w:val="pl-PL" w:eastAsia="en-US" w:bidi="ar-SA"/>
      </w:rPr>
    </w:lvl>
    <w:lvl w:ilvl="5">
      <w:numFmt w:val="bullet"/>
      <w:lvlText w:val=""/>
      <w:lvlJc w:val="left"/>
      <w:pPr>
        <w:tabs>
          <w:tab w:val="num" w:pos="0"/>
        </w:tabs>
        <w:ind w:left="5027" w:hanging="360"/>
      </w:pPr>
      <w:rPr>
        <w:rFonts w:ascii="Symbol" w:hAnsi="Symbol" w:cs="Symbol" w:hint="default"/>
        <w:lang w:val="pl-PL" w:eastAsia="en-US" w:bidi="ar-SA"/>
      </w:rPr>
    </w:lvl>
    <w:lvl w:ilvl="6">
      <w:numFmt w:val="bullet"/>
      <w:lvlText w:val=""/>
      <w:lvlJc w:val="left"/>
      <w:pPr>
        <w:tabs>
          <w:tab w:val="num" w:pos="0"/>
        </w:tabs>
        <w:ind w:left="5864" w:hanging="360"/>
      </w:pPr>
      <w:rPr>
        <w:rFonts w:ascii="Symbol" w:hAnsi="Symbol" w:cs="Symbol" w:hint="default"/>
        <w:lang w:val="pl-PL" w:eastAsia="en-US" w:bidi="ar-SA"/>
      </w:rPr>
    </w:lvl>
    <w:lvl w:ilvl="7">
      <w:numFmt w:val="bullet"/>
      <w:lvlText w:val=""/>
      <w:lvlJc w:val="left"/>
      <w:pPr>
        <w:tabs>
          <w:tab w:val="num" w:pos="0"/>
        </w:tabs>
        <w:ind w:left="6702" w:hanging="360"/>
      </w:pPr>
      <w:rPr>
        <w:rFonts w:ascii="Symbol" w:hAnsi="Symbol" w:cs="Symbol" w:hint="default"/>
        <w:lang w:val="pl-PL" w:eastAsia="en-US" w:bidi="ar-SA"/>
      </w:rPr>
    </w:lvl>
    <w:lvl w:ilvl="8">
      <w:numFmt w:val="bullet"/>
      <w:lvlText w:val=""/>
      <w:lvlJc w:val="left"/>
      <w:pPr>
        <w:tabs>
          <w:tab w:val="num" w:pos="0"/>
        </w:tabs>
        <w:ind w:left="7539" w:hanging="360"/>
      </w:pPr>
      <w:rPr>
        <w:rFonts w:ascii="Symbol" w:hAnsi="Symbol" w:cs="Symbol" w:hint="default"/>
        <w:lang w:val="pl-PL" w:eastAsia="en-US" w:bidi="ar-SA"/>
      </w:rPr>
    </w:lvl>
  </w:abstractNum>
  <w:abstractNum w:abstractNumId="30">
    <w:nsid w:val="50AD4701"/>
    <w:multiLevelType w:val="hybridMultilevel"/>
    <w:tmpl w:val="69BCD548"/>
    <w:lvl w:ilvl="0" w:tplc="B3FA04D6">
      <w:numFmt w:val="bullet"/>
      <w:lvlText w:val="-"/>
      <w:lvlJc w:val="left"/>
      <w:pPr>
        <w:ind w:left="3151" w:hanging="180"/>
      </w:pPr>
      <w:rPr>
        <w:rFonts w:ascii="Times New Roman" w:eastAsia="Times New Roman" w:hAnsi="Times New Roman" w:cs="Times New Roman" w:hint="default"/>
        <w:b w:val="0"/>
        <w:bCs w:val="0"/>
        <w:i w:val="0"/>
        <w:iCs w:val="0"/>
        <w:spacing w:val="0"/>
        <w:w w:val="100"/>
        <w:sz w:val="22"/>
        <w:szCs w:val="22"/>
        <w:lang w:val="pl-PL" w:eastAsia="en-US" w:bidi="ar-SA"/>
      </w:rPr>
    </w:lvl>
    <w:lvl w:ilvl="1" w:tplc="D5189C16">
      <w:numFmt w:val="bullet"/>
      <w:lvlText w:val="•"/>
      <w:lvlJc w:val="left"/>
      <w:pPr>
        <w:ind w:left="3864" w:hanging="180"/>
      </w:pPr>
      <w:rPr>
        <w:rFonts w:hint="default"/>
        <w:lang w:val="pl-PL" w:eastAsia="en-US" w:bidi="ar-SA"/>
      </w:rPr>
    </w:lvl>
    <w:lvl w:ilvl="2" w:tplc="7206B2E2">
      <w:numFmt w:val="bullet"/>
      <w:lvlText w:val="•"/>
      <w:lvlJc w:val="left"/>
      <w:pPr>
        <w:ind w:left="4569" w:hanging="180"/>
      </w:pPr>
      <w:rPr>
        <w:rFonts w:hint="default"/>
        <w:lang w:val="pl-PL" w:eastAsia="en-US" w:bidi="ar-SA"/>
      </w:rPr>
    </w:lvl>
    <w:lvl w:ilvl="3" w:tplc="376EC458">
      <w:numFmt w:val="bullet"/>
      <w:lvlText w:val="•"/>
      <w:lvlJc w:val="left"/>
      <w:pPr>
        <w:ind w:left="5273" w:hanging="180"/>
      </w:pPr>
      <w:rPr>
        <w:rFonts w:hint="default"/>
        <w:lang w:val="pl-PL" w:eastAsia="en-US" w:bidi="ar-SA"/>
      </w:rPr>
    </w:lvl>
    <w:lvl w:ilvl="4" w:tplc="EC2264A6">
      <w:numFmt w:val="bullet"/>
      <w:lvlText w:val="•"/>
      <w:lvlJc w:val="left"/>
      <w:pPr>
        <w:ind w:left="5978" w:hanging="180"/>
      </w:pPr>
      <w:rPr>
        <w:rFonts w:hint="default"/>
        <w:lang w:val="pl-PL" w:eastAsia="en-US" w:bidi="ar-SA"/>
      </w:rPr>
    </w:lvl>
    <w:lvl w:ilvl="5" w:tplc="A2540F4C">
      <w:numFmt w:val="bullet"/>
      <w:lvlText w:val="•"/>
      <w:lvlJc w:val="left"/>
      <w:pPr>
        <w:ind w:left="6683" w:hanging="180"/>
      </w:pPr>
      <w:rPr>
        <w:rFonts w:hint="default"/>
        <w:lang w:val="pl-PL" w:eastAsia="en-US" w:bidi="ar-SA"/>
      </w:rPr>
    </w:lvl>
    <w:lvl w:ilvl="6" w:tplc="131EE75C">
      <w:numFmt w:val="bullet"/>
      <w:lvlText w:val="•"/>
      <w:lvlJc w:val="left"/>
      <w:pPr>
        <w:ind w:left="7387" w:hanging="180"/>
      </w:pPr>
      <w:rPr>
        <w:rFonts w:hint="default"/>
        <w:lang w:val="pl-PL" w:eastAsia="en-US" w:bidi="ar-SA"/>
      </w:rPr>
    </w:lvl>
    <w:lvl w:ilvl="7" w:tplc="788C2FEC">
      <w:numFmt w:val="bullet"/>
      <w:lvlText w:val="•"/>
      <w:lvlJc w:val="left"/>
      <w:pPr>
        <w:ind w:left="8092" w:hanging="180"/>
      </w:pPr>
      <w:rPr>
        <w:rFonts w:hint="default"/>
        <w:lang w:val="pl-PL" w:eastAsia="en-US" w:bidi="ar-SA"/>
      </w:rPr>
    </w:lvl>
    <w:lvl w:ilvl="8" w:tplc="C7ACB944">
      <w:numFmt w:val="bullet"/>
      <w:lvlText w:val="•"/>
      <w:lvlJc w:val="left"/>
      <w:pPr>
        <w:ind w:left="8797" w:hanging="180"/>
      </w:pPr>
      <w:rPr>
        <w:rFonts w:hint="default"/>
        <w:lang w:val="pl-PL" w:eastAsia="en-US" w:bidi="ar-SA"/>
      </w:rPr>
    </w:lvl>
  </w:abstractNum>
  <w:abstractNum w:abstractNumId="31">
    <w:nsid w:val="518522B5"/>
    <w:multiLevelType w:val="hybridMultilevel"/>
    <w:tmpl w:val="820A442C"/>
    <w:lvl w:ilvl="0" w:tplc="D26E5BCE">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6CAEB778">
      <w:start w:val="1"/>
      <w:numFmt w:val="lowerLetter"/>
      <w:lvlText w:val="%2."/>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02664FC8">
      <w:numFmt w:val="bullet"/>
      <w:lvlText w:val="•"/>
      <w:lvlJc w:val="left"/>
      <w:pPr>
        <w:ind w:left="3302" w:hanging="360"/>
      </w:pPr>
      <w:rPr>
        <w:rFonts w:hint="default"/>
        <w:lang w:val="pl-PL" w:eastAsia="en-US" w:bidi="ar-SA"/>
      </w:rPr>
    </w:lvl>
    <w:lvl w:ilvl="3" w:tplc="33188010">
      <w:numFmt w:val="bullet"/>
      <w:lvlText w:val="•"/>
      <w:lvlJc w:val="left"/>
      <w:pPr>
        <w:ind w:left="4165" w:hanging="360"/>
      </w:pPr>
      <w:rPr>
        <w:rFonts w:hint="default"/>
        <w:lang w:val="pl-PL" w:eastAsia="en-US" w:bidi="ar-SA"/>
      </w:rPr>
    </w:lvl>
    <w:lvl w:ilvl="4" w:tplc="7B70130A">
      <w:numFmt w:val="bullet"/>
      <w:lvlText w:val="•"/>
      <w:lvlJc w:val="left"/>
      <w:pPr>
        <w:ind w:left="5028" w:hanging="360"/>
      </w:pPr>
      <w:rPr>
        <w:rFonts w:hint="default"/>
        <w:lang w:val="pl-PL" w:eastAsia="en-US" w:bidi="ar-SA"/>
      </w:rPr>
    </w:lvl>
    <w:lvl w:ilvl="5" w:tplc="B20AC800">
      <w:numFmt w:val="bullet"/>
      <w:lvlText w:val="•"/>
      <w:lvlJc w:val="left"/>
      <w:pPr>
        <w:ind w:left="5891" w:hanging="360"/>
      </w:pPr>
      <w:rPr>
        <w:rFonts w:hint="default"/>
        <w:lang w:val="pl-PL" w:eastAsia="en-US" w:bidi="ar-SA"/>
      </w:rPr>
    </w:lvl>
    <w:lvl w:ilvl="6" w:tplc="62AAB320">
      <w:numFmt w:val="bullet"/>
      <w:lvlText w:val="•"/>
      <w:lvlJc w:val="left"/>
      <w:pPr>
        <w:ind w:left="6754" w:hanging="360"/>
      </w:pPr>
      <w:rPr>
        <w:rFonts w:hint="default"/>
        <w:lang w:val="pl-PL" w:eastAsia="en-US" w:bidi="ar-SA"/>
      </w:rPr>
    </w:lvl>
    <w:lvl w:ilvl="7" w:tplc="801C5AAE">
      <w:numFmt w:val="bullet"/>
      <w:lvlText w:val="•"/>
      <w:lvlJc w:val="left"/>
      <w:pPr>
        <w:ind w:left="7617" w:hanging="360"/>
      </w:pPr>
      <w:rPr>
        <w:rFonts w:hint="default"/>
        <w:lang w:val="pl-PL" w:eastAsia="en-US" w:bidi="ar-SA"/>
      </w:rPr>
    </w:lvl>
    <w:lvl w:ilvl="8" w:tplc="3CE22FC8">
      <w:numFmt w:val="bullet"/>
      <w:lvlText w:val="•"/>
      <w:lvlJc w:val="left"/>
      <w:pPr>
        <w:ind w:left="8480" w:hanging="360"/>
      </w:pPr>
      <w:rPr>
        <w:rFonts w:hint="default"/>
        <w:lang w:val="pl-PL" w:eastAsia="en-US" w:bidi="ar-SA"/>
      </w:rPr>
    </w:lvl>
  </w:abstractNum>
  <w:abstractNum w:abstractNumId="32">
    <w:nsid w:val="53860E84"/>
    <w:multiLevelType w:val="hybridMultilevel"/>
    <w:tmpl w:val="00E6B476"/>
    <w:lvl w:ilvl="0" w:tplc="9C68BC74">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5FC21080">
      <w:start w:val="1"/>
      <w:numFmt w:val="lowerLetter"/>
      <w:lvlText w:val="%2."/>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4DA41E44">
      <w:numFmt w:val="bullet"/>
      <w:lvlText w:val="•"/>
      <w:lvlJc w:val="left"/>
      <w:pPr>
        <w:ind w:left="3302" w:hanging="360"/>
      </w:pPr>
      <w:rPr>
        <w:rFonts w:hint="default"/>
        <w:lang w:val="pl-PL" w:eastAsia="en-US" w:bidi="ar-SA"/>
      </w:rPr>
    </w:lvl>
    <w:lvl w:ilvl="3" w:tplc="85628CC6">
      <w:numFmt w:val="bullet"/>
      <w:lvlText w:val="•"/>
      <w:lvlJc w:val="left"/>
      <w:pPr>
        <w:ind w:left="4165" w:hanging="360"/>
      </w:pPr>
      <w:rPr>
        <w:rFonts w:hint="default"/>
        <w:lang w:val="pl-PL" w:eastAsia="en-US" w:bidi="ar-SA"/>
      </w:rPr>
    </w:lvl>
    <w:lvl w:ilvl="4" w:tplc="F8FC7AD6">
      <w:numFmt w:val="bullet"/>
      <w:lvlText w:val="•"/>
      <w:lvlJc w:val="left"/>
      <w:pPr>
        <w:ind w:left="5028" w:hanging="360"/>
      </w:pPr>
      <w:rPr>
        <w:rFonts w:hint="default"/>
        <w:lang w:val="pl-PL" w:eastAsia="en-US" w:bidi="ar-SA"/>
      </w:rPr>
    </w:lvl>
    <w:lvl w:ilvl="5" w:tplc="042A1F3A">
      <w:numFmt w:val="bullet"/>
      <w:lvlText w:val="•"/>
      <w:lvlJc w:val="left"/>
      <w:pPr>
        <w:ind w:left="5891" w:hanging="360"/>
      </w:pPr>
      <w:rPr>
        <w:rFonts w:hint="default"/>
        <w:lang w:val="pl-PL" w:eastAsia="en-US" w:bidi="ar-SA"/>
      </w:rPr>
    </w:lvl>
    <w:lvl w:ilvl="6" w:tplc="58423F82">
      <w:numFmt w:val="bullet"/>
      <w:lvlText w:val="•"/>
      <w:lvlJc w:val="left"/>
      <w:pPr>
        <w:ind w:left="6754" w:hanging="360"/>
      </w:pPr>
      <w:rPr>
        <w:rFonts w:hint="default"/>
        <w:lang w:val="pl-PL" w:eastAsia="en-US" w:bidi="ar-SA"/>
      </w:rPr>
    </w:lvl>
    <w:lvl w:ilvl="7" w:tplc="D07E225C">
      <w:numFmt w:val="bullet"/>
      <w:lvlText w:val="•"/>
      <w:lvlJc w:val="left"/>
      <w:pPr>
        <w:ind w:left="7617" w:hanging="360"/>
      </w:pPr>
      <w:rPr>
        <w:rFonts w:hint="default"/>
        <w:lang w:val="pl-PL" w:eastAsia="en-US" w:bidi="ar-SA"/>
      </w:rPr>
    </w:lvl>
    <w:lvl w:ilvl="8" w:tplc="86FAB5E2">
      <w:numFmt w:val="bullet"/>
      <w:lvlText w:val="•"/>
      <w:lvlJc w:val="left"/>
      <w:pPr>
        <w:ind w:left="8480" w:hanging="360"/>
      </w:pPr>
      <w:rPr>
        <w:rFonts w:hint="default"/>
        <w:lang w:val="pl-PL" w:eastAsia="en-US" w:bidi="ar-SA"/>
      </w:rPr>
    </w:lvl>
  </w:abstractNum>
  <w:abstractNum w:abstractNumId="33">
    <w:nsid w:val="53CB4DC1"/>
    <w:multiLevelType w:val="hybridMultilevel"/>
    <w:tmpl w:val="62DE5A0E"/>
    <w:lvl w:ilvl="0" w:tplc="0415000F">
      <w:start w:val="1"/>
      <w:numFmt w:val="decimal"/>
      <w:lvlText w:val="%1."/>
      <w:lvlJc w:val="left"/>
      <w:pPr>
        <w:ind w:left="1259" w:hanging="360"/>
      </w:p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34">
    <w:nsid w:val="61067DDB"/>
    <w:multiLevelType w:val="hybridMultilevel"/>
    <w:tmpl w:val="FF226B4E"/>
    <w:lvl w:ilvl="0" w:tplc="0ECE33AA">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64769ACA">
      <w:start w:val="1"/>
      <w:numFmt w:val="lowerLetter"/>
      <w:lvlText w:val="%2."/>
      <w:lvlJc w:val="left"/>
      <w:pPr>
        <w:ind w:left="2124"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E2AC6FE6">
      <w:numFmt w:val="bullet"/>
      <w:lvlText w:val="•"/>
      <w:lvlJc w:val="left"/>
      <w:pPr>
        <w:ind w:left="2440" w:hanging="360"/>
      </w:pPr>
      <w:rPr>
        <w:rFonts w:hint="default"/>
        <w:lang w:val="pl-PL" w:eastAsia="en-US" w:bidi="ar-SA"/>
      </w:rPr>
    </w:lvl>
    <w:lvl w:ilvl="3" w:tplc="5AB68538">
      <w:numFmt w:val="bullet"/>
      <w:lvlText w:val="•"/>
      <w:lvlJc w:val="left"/>
      <w:pPr>
        <w:ind w:left="3410" w:hanging="360"/>
      </w:pPr>
      <w:rPr>
        <w:rFonts w:hint="default"/>
        <w:lang w:val="pl-PL" w:eastAsia="en-US" w:bidi="ar-SA"/>
      </w:rPr>
    </w:lvl>
    <w:lvl w:ilvl="4" w:tplc="406CD69C">
      <w:numFmt w:val="bullet"/>
      <w:lvlText w:val="•"/>
      <w:lvlJc w:val="left"/>
      <w:pPr>
        <w:ind w:left="4381" w:hanging="360"/>
      </w:pPr>
      <w:rPr>
        <w:rFonts w:hint="default"/>
        <w:lang w:val="pl-PL" w:eastAsia="en-US" w:bidi="ar-SA"/>
      </w:rPr>
    </w:lvl>
    <w:lvl w:ilvl="5" w:tplc="CFC4314C">
      <w:numFmt w:val="bullet"/>
      <w:lvlText w:val="•"/>
      <w:lvlJc w:val="left"/>
      <w:pPr>
        <w:ind w:left="5352" w:hanging="360"/>
      </w:pPr>
      <w:rPr>
        <w:rFonts w:hint="default"/>
        <w:lang w:val="pl-PL" w:eastAsia="en-US" w:bidi="ar-SA"/>
      </w:rPr>
    </w:lvl>
    <w:lvl w:ilvl="6" w:tplc="85EE922E">
      <w:numFmt w:val="bullet"/>
      <w:lvlText w:val="•"/>
      <w:lvlJc w:val="left"/>
      <w:pPr>
        <w:ind w:left="6323" w:hanging="360"/>
      </w:pPr>
      <w:rPr>
        <w:rFonts w:hint="default"/>
        <w:lang w:val="pl-PL" w:eastAsia="en-US" w:bidi="ar-SA"/>
      </w:rPr>
    </w:lvl>
    <w:lvl w:ilvl="7" w:tplc="7088A958">
      <w:numFmt w:val="bullet"/>
      <w:lvlText w:val="•"/>
      <w:lvlJc w:val="left"/>
      <w:pPr>
        <w:ind w:left="7294" w:hanging="360"/>
      </w:pPr>
      <w:rPr>
        <w:rFonts w:hint="default"/>
        <w:lang w:val="pl-PL" w:eastAsia="en-US" w:bidi="ar-SA"/>
      </w:rPr>
    </w:lvl>
    <w:lvl w:ilvl="8" w:tplc="3990CB32">
      <w:numFmt w:val="bullet"/>
      <w:lvlText w:val="•"/>
      <w:lvlJc w:val="left"/>
      <w:pPr>
        <w:ind w:left="8264" w:hanging="360"/>
      </w:pPr>
      <w:rPr>
        <w:rFonts w:hint="default"/>
        <w:lang w:val="pl-PL" w:eastAsia="en-US" w:bidi="ar-SA"/>
      </w:rPr>
    </w:lvl>
  </w:abstractNum>
  <w:abstractNum w:abstractNumId="35">
    <w:nsid w:val="63226D6B"/>
    <w:multiLevelType w:val="hybridMultilevel"/>
    <w:tmpl w:val="BD7A8A70"/>
    <w:lvl w:ilvl="0" w:tplc="5BFC4812">
      <w:numFmt w:val="bullet"/>
      <w:lvlText w:val="-"/>
      <w:lvlJc w:val="left"/>
      <w:pPr>
        <w:ind w:left="1559"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03" w:tentative="1">
      <w:start w:val="1"/>
      <w:numFmt w:val="bullet"/>
      <w:lvlText w:val="o"/>
      <w:lvlJc w:val="left"/>
      <w:pPr>
        <w:ind w:left="2279" w:hanging="360"/>
      </w:pPr>
      <w:rPr>
        <w:rFonts w:ascii="Courier New" w:hAnsi="Courier New" w:cs="Courier New" w:hint="default"/>
      </w:rPr>
    </w:lvl>
    <w:lvl w:ilvl="2" w:tplc="04150005" w:tentative="1">
      <w:start w:val="1"/>
      <w:numFmt w:val="bullet"/>
      <w:lvlText w:val=""/>
      <w:lvlJc w:val="left"/>
      <w:pPr>
        <w:ind w:left="2999" w:hanging="360"/>
      </w:pPr>
      <w:rPr>
        <w:rFonts w:ascii="Wingdings" w:hAnsi="Wingdings" w:hint="default"/>
      </w:rPr>
    </w:lvl>
    <w:lvl w:ilvl="3" w:tplc="04150001" w:tentative="1">
      <w:start w:val="1"/>
      <w:numFmt w:val="bullet"/>
      <w:lvlText w:val=""/>
      <w:lvlJc w:val="left"/>
      <w:pPr>
        <w:ind w:left="3719" w:hanging="360"/>
      </w:pPr>
      <w:rPr>
        <w:rFonts w:ascii="Symbol" w:hAnsi="Symbol" w:hint="default"/>
      </w:rPr>
    </w:lvl>
    <w:lvl w:ilvl="4" w:tplc="04150003" w:tentative="1">
      <w:start w:val="1"/>
      <w:numFmt w:val="bullet"/>
      <w:lvlText w:val="o"/>
      <w:lvlJc w:val="left"/>
      <w:pPr>
        <w:ind w:left="4439" w:hanging="360"/>
      </w:pPr>
      <w:rPr>
        <w:rFonts w:ascii="Courier New" w:hAnsi="Courier New" w:cs="Courier New" w:hint="default"/>
      </w:rPr>
    </w:lvl>
    <w:lvl w:ilvl="5" w:tplc="04150005" w:tentative="1">
      <w:start w:val="1"/>
      <w:numFmt w:val="bullet"/>
      <w:lvlText w:val=""/>
      <w:lvlJc w:val="left"/>
      <w:pPr>
        <w:ind w:left="5159" w:hanging="360"/>
      </w:pPr>
      <w:rPr>
        <w:rFonts w:ascii="Wingdings" w:hAnsi="Wingdings" w:hint="default"/>
      </w:rPr>
    </w:lvl>
    <w:lvl w:ilvl="6" w:tplc="04150001" w:tentative="1">
      <w:start w:val="1"/>
      <w:numFmt w:val="bullet"/>
      <w:lvlText w:val=""/>
      <w:lvlJc w:val="left"/>
      <w:pPr>
        <w:ind w:left="5879" w:hanging="360"/>
      </w:pPr>
      <w:rPr>
        <w:rFonts w:ascii="Symbol" w:hAnsi="Symbol" w:hint="default"/>
      </w:rPr>
    </w:lvl>
    <w:lvl w:ilvl="7" w:tplc="04150003" w:tentative="1">
      <w:start w:val="1"/>
      <w:numFmt w:val="bullet"/>
      <w:lvlText w:val="o"/>
      <w:lvlJc w:val="left"/>
      <w:pPr>
        <w:ind w:left="6599" w:hanging="360"/>
      </w:pPr>
      <w:rPr>
        <w:rFonts w:ascii="Courier New" w:hAnsi="Courier New" w:cs="Courier New" w:hint="default"/>
      </w:rPr>
    </w:lvl>
    <w:lvl w:ilvl="8" w:tplc="04150005" w:tentative="1">
      <w:start w:val="1"/>
      <w:numFmt w:val="bullet"/>
      <w:lvlText w:val=""/>
      <w:lvlJc w:val="left"/>
      <w:pPr>
        <w:ind w:left="7319" w:hanging="360"/>
      </w:pPr>
      <w:rPr>
        <w:rFonts w:ascii="Wingdings" w:hAnsi="Wingdings" w:hint="default"/>
      </w:rPr>
    </w:lvl>
  </w:abstractNum>
  <w:abstractNum w:abstractNumId="36">
    <w:nsid w:val="65B6567F"/>
    <w:multiLevelType w:val="hybridMultilevel"/>
    <w:tmpl w:val="FEFCAA3A"/>
    <w:lvl w:ilvl="0" w:tplc="E7F8A520">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68D2CE96">
      <w:numFmt w:val="bullet"/>
      <w:lvlText w:val="-"/>
      <w:lvlJc w:val="left"/>
      <w:pPr>
        <w:ind w:left="1836"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2" w:tplc="F8662A30">
      <w:start w:val="1"/>
      <w:numFmt w:val="lowerLetter"/>
      <w:lvlText w:val="%3."/>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3" w:tplc="CE7A9B62">
      <w:numFmt w:val="bullet"/>
      <w:lvlText w:val="•"/>
      <w:lvlJc w:val="left"/>
      <w:pPr>
        <w:ind w:left="2440" w:hanging="360"/>
      </w:pPr>
      <w:rPr>
        <w:rFonts w:hint="default"/>
        <w:lang w:val="pl-PL" w:eastAsia="en-US" w:bidi="ar-SA"/>
      </w:rPr>
    </w:lvl>
    <w:lvl w:ilvl="4" w:tplc="823CA99A">
      <w:numFmt w:val="bullet"/>
      <w:lvlText w:val="•"/>
      <w:lvlJc w:val="left"/>
      <w:pPr>
        <w:ind w:left="3549" w:hanging="360"/>
      </w:pPr>
      <w:rPr>
        <w:rFonts w:hint="default"/>
        <w:lang w:val="pl-PL" w:eastAsia="en-US" w:bidi="ar-SA"/>
      </w:rPr>
    </w:lvl>
    <w:lvl w:ilvl="5" w:tplc="E7FC3CEE">
      <w:numFmt w:val="bullet"/>
      <w:lvlText w:val="•"/>
      <w:lvlJc w:val="left"/>
      <w:pPr>
        <w:ind w:left="4658" w:hanging="360"/>
      </w:pPr>
      <w:rPr>
        <w:rFonts w:hint="default"/>
        <w:lang w:val="pl-PL" w:eastAsia="en-US" w:bidi="ar-SA"/>
      </w:rPr>
    </w:lvl>
    <w:lvl w:ilvl="6" w:tplc="D884E952">
      <w:numFmt w:val="bullet"/>
      <w:lvlText w:val="•"/>
      <w:lvlJc w:val="left"/>
      <w:pPr>
        <w:ind w:left="5768" w:hanging="360"/>
      </w:pPr>
      <w:rPr>
        <w:rFonts w:hint="default"/>
        <w:lang w:val="pl-PL" w:eastAsia="en-US" w:bidi="ar-SA"/>
      </w:rPr>
    </w:lvl>
    <w:lvl w:ilvl="7" w:tplc="76FE4F12">
      <w:numFmt w:val="bullet"/>
      <w:lvlText w:val="•"/>
      <w:lvlJc w:val="left"/>
      <w:pPr>
        <w:ind w:left="6877" w:hanging="360"/>
      </w:pPr>
      <w:rPr>
        <w:rFonts w:hint="default"/>
        <w:lang w:val="pl-PL" w:eastAsia="en-US" w:bidi="ar-SA"/>
      </w:rPr>
    </w:lvl>
    <w:lvl w:ilvl="8" w:tplc="F53A5DC8">
      <w:numFmt w:val="bullet"/>
      <w:lvlText w:val="•"/>
      <w:lvlJc w:val="left"/>
      <w:pPr>
        <w:ind w:left="7987" w:hanging="360"/>
      </w:pPr>
      <w:rPr>
        <w:rFonts w:hint="default"/>
        <w:lang w:val="pl-PL" w:eastAsia="en-US" w:bidi="ar-SA"/>
      </w:rPr>
    </w:lvl>
  </w:abstractNum>
  <w:abstractNum w:abstractNumId="37">
    <w:nsid w:val="6AC728C5"/>
    <w:multiLevelType w:val="hybridMultilevel"/>
    <w:tmpl w:val="AA003256"/>
    <w:lvl w:ilvl="0" w:tplc="936E81F0">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6FFC6E54">
      <w:start w:val="1"/>
      <w:numFmt w:val="lowerLetter"/>
      <w:lvlText w:val="%2."/>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EEA84AC6">
      <w:numFmt w:val="bullet"/>
      <w:lvlText w:val="•"/>
      <w:lvlJc w:val="left"/>
      <w:pPr>
        <w:ind w:left="3302" w:hanging="360"/>
      </w:pPr>
      <w:rPr>
        <w:rFonts w:hint="default"/>
        <w:lang w:val="pl-PL" w:eastAsia="en-US" w:bidi="ar-SA"/>
      </w:rPr>
    </w:lvl>
    <w:lvl w:ilvl="3" w:tplc="E07A2CAC">
      <w:numFmt w:val="bullet"/>
      <w:lvlText w:val="•"/>
      <w:lvlJc w:val="left"/>
      <w:pPr>
        <w:ind w:left="4165" w:hanging="360"/>
      </w:pPr>
      <w:rPr>
        <w:rFonts w:hint="default"/>
        <w:lang w:val="pl-PL" w:eastAsia="en-US" w:bidi="ar-SA"/>
      </w:rPr>
    </w:lvl>
    <w:lvl w:ilvl="4" w:tplc="4594966A">
      <w:numFmt w:val="bullet"/>
      <w:lvlText w:val="•"/>
      <w:lvlJc w:val="left"/>
      <w:pPr>
        <w:ind w:left="5028" w:hanging="360"/>
      </w:pPr>
      <w:rPr>
        <w:rFonts w:hint="default"/>
        <w:lang w:val="pl-PL" w:eastAsia="en-US" w:bidi="ar-SA"/>
      </w:rPr>
    </w:lvl>
    <w:lvl w:ilvl="5" w:tplc="F0B04F2C">
      <w:numFmt w:val="bullet"/>
      <w:lvlText w:val="•"/>
      <w:lvlJc w:val="left"/>
      <w:pPr>
        <w:ind w:left="5891" w:hanging="360"/>
      </w:pPr>
      <w:rPr>
        <w:rFonts w:hint="default"/>
        <w:lang w:val="pl-PL" w:eastAsia="en-US" w:bidi="ar-SA"/>
      </w:rPr>
    </w:lvl>
    <w:lvl w:ilvl="6" w:tplc="AB6C0220">
      <w:numFmt w:val="bullet"/>
      <w:lvlText w:val="•"/>
      <w:lvlJc w:val="left"/>
      <w:pPr>
        <w:ind w:left="6754" w:hanging="360"/>
      </w:pPr>
      <w:rPr>
        <w:rFonts w:hint="default"/>
        <w:lang w:val="pl-PL" w:eastAsia="en-US" w:bidi="ar-SA"/>
      </w:rPr>
    </w:lvl>
    <w:lvl w:ilvl="7" w:tplc="C4824844">
      <w:numFmt w:val="bullet"/>
      <w:lvlText w:val="•"/>
      <w:lvlJc w:val="left"/>
      <w:pPr>
        <w:ind w:left="7617" w:hanging="360"/>
      </w:pPr>
      <w:rPr>
        <w:rFonts w:hint="default"/>
        <w:lang w:val="pl-PL" w:eastAsia="en-US" w:bidi="ar-SA"/>
      </w:rPr>
    </w:lvl>
    <w:lvl w:ilvl="8" w:tplc="BE3EF6AE">
      <w:numFmt w:val="bullet"/>
      <w:lvlText w:val="•"/>
      <w:lvlJc w:val="left"/>
      <w:pPr>
        <w:ind w:left="8480" w:hanging="360"/>
      </w:pPr>
      <w:rPr>
        <w:rFonts w:hint="default"/>
        <w:lang w:val="pl-PL" w:eastAsia="en-US" w:bidi="ar-SA"/>
      </w:rPr>
    </w:lvl>
  </w:abstractNum>
  <w:abstractNum w:abstractNumId="38">
    <w:nsid w:val="6D7035BE"/>
    <w:multiLevelType w:val="hybridMultilevel"/>
    <w:tmpl w:val="F404E6C2"/>
    <w:lvl w:ilvl="0" w:tplc="355C9352">
      <w:numFmt w:val="bullet"/>
      <w:lvlText w:val="-"/>
      <w:lvlJc w:val="left"/>
      <w:pPr>
        <w:ind w:left="3151" w:hanging="180"/>
      </w:pPr>
      <w:rPr>
        <w:rFonts w:ascii="Times New Roman" w:eastAsia="Times New Roman" w:hAnsi="Times New Roman" w:cs="Times New Roman" w:hint="default"/>
        <w:b w:val="0"/>
        <w:bCs w:val="0"/>
        <w:i w:val="0"/>
        <w:iCs w:val="0"/>
        <w:spacing w:val="0"/>
        <w:w w:val="100"/>
        <w:sz w:val="22"/>
        <w:szCs w:val="22"/>
        <w:lang w:val="pl-PL" w:eastAsia="en-US" w:bidi="ar-SA"/>
      </w:rPr>
    </w:lvl>
    <w:lvl w:ilvl="1" w:tplc="31B8AF58">
      <w:numFmt w:val="bullet"/>
      <w:lvlText w:val="•"/>
      <w:lvlJc w:val="left"/>
      <w:pPr>
        <w:ind w:left="3864" w:hanging="180"/>
      </w:pPr>
      <w:rPr>
        <w:rFonts w:hint="default"/>
        <w:lang w:val="pl-PL" w:eastAsia="en-US" w:bidi="ar-SA"/>
      </w:rPr>
    </w:lvl>
    <w:lvl w:ilvl="2" w:tplc="72884810">
      <w:numFmt w:val="bullet"/>
      <w:lvlText w:val="•"/>
      <w:lvlJc w:val="left"/>
      <w:pPr>
        <w:ind w:left="4569" w:hanging="180"/>
      </w:pPr>
      <w:rPr>
        <w:rFonts w:hint="default"/>
        <w:lang w:val="pl-PL" w:eastAsia="en-US" w:bidi="ar-SA"/>
      </w:rPr>
    </w:lvl>
    <w:lvl w:ilvl="3" w:tplc="053C390A">
      <w:numFmt w:val="bullet"/>
      <w:lvlText w:val="•"/>
      <w:lvlJc w:val="left"/>
      <w:pPr>
        <w:ind w:left="5273" w:hanging="180"/>
      </w:pPr>
      <w:rPr>
        <w:rFonts w:hint="default"/>
        <w:lang w:val="pl-PL" w:eastAsia="en-US" w:bidi="ar-SA"/>
      </w:rPr>
    </w:lvl>
    <w:lvl w:ilvl="4" w:tplc="B8D437DE">
      <w:numFmt w:val="bullet"/>
      <w:lvlText w:val="•"/>
      <w:lvlJc w:val="left"/>
      <w:pPr>
        <w:ind w:left="5978" w:hanging="180"/>
      </w:pPr>
      <w:rPr>
        <w:rFonts w:hint="default"/>
        <w:lang w:val="pl-PL" w:eastAsia="en-US" w:bidi="ar-SA"/>
      </w:rPr>
    </w:lvl>
    <w:lvl w:ilvl="5" w:tplc="B0368970">
      <w:numFmt w:val="bullet"/>
      <w:lvlText w:val="•"/>
      <w:lvlJc w:val="left"/>
      <w:pPr>
        <w:ind w:left="6683" w:hanging="180"/>
      </w:pPr>
      <w:rPr>
        <w:rFonts w:hint="default"/>
        <w:lang w:val="pl-PL" w:eastAsia="en-US" w:bidi="ar-SA"/>
      </w:rPr>
    </w:lvl>
    <w:lvl w:ilvl="6" w:tplc="39AA8A6A">
      <w:numFmt w:val="bullet"/>
      <w:lvlText w:val="•"/>
      <w:lvlJc w:val="left"/>
      <w:pPr>
        <w:ind w:left="7387" w:hanging="180"/>
      </w:pPr>
      <w:rPr>
        <w:rFonts w:hint="default"/>
        <w:lang w:val="pl-PL" w:eastAsia="en-US" w:bidi="ar-SA"/>
      </w:rPr>
    </w:lvl>
    <w:lvl w:ilvl="7" w:tplc="838AB3D4">
      <w:numFmt w:val="bullet"/>
      <w:lvlText w:val="•"/>
      <w:lvlJc w:val="left"/>
      <w:pPr>
        <w:ind w:left="8092" w:hanging="180"/>
      </w:pPr>
      <w:rPr>
        <w:rFonts w:hint="default"/>
        <w:lang w:val="pl-PL" w:eastAsia="en-US" w:bidi="ar-SA"/>
      </w:rPr>
    </w:lvl>
    <w:lvl w:ilvl="8" w:tplc="48F45142">
      <w:numFmt w:val="bullet"/>
      <w:lvlText w:val="•"/>
      <w:lvlJc w:val="left"/>
      <w:pPr>
        <w:ind w:left="8797" w:hanging="180"/>
      </w:pPr>
      <w:rPr>
        <w:rFonts w:hint="default"/>
        <w:lang w:val="pl-PL" w:eastAsia="en-US" w:bidi="ar-SA"/>
      </w:rPr>
    </w:lvl>
  </w:abstractNum>
  <w:abstractNum w:abstractNumId="39">
    <w:nsid w:val="6E5B65EA"/>
    <w:multiLevelType w:val="hybridMultilevel"/>
    <w:tmpl w:val="18CCA9DC"/>
    <w:lvl w:ilvl="0" w:tplc="F9B66F8C">
      <w:numFmt w:val="bullet"/>
      <w:lvlText w:val="-"/>
      <w:lvlJc w:val="left"/>
      <w:pPr>
        <w:ind w:left="3151" w:hanging="180"/>
      </w:pPr>
      <w:rPr>
        <w:rFonts w:ascii="Times New Roman" w:eastAsia="Times New Roman" w:hAnsi="Times New Roman" w:cs="Times New Roman" w:hint="default"/>
        <w:b w:val="0"/>
        <w:bCs w:val="0"/>
        <w:i w:val="0"/>
        <w:iCs w:val="0"/>
        <w:spacing w:val="0"/>
        <w:w w:val="100"/>
        <w:sz w:val="22"/>
        <w:szCs w:val="22"/>
        <w:lang w:val="pl-PL" w:eastAsia="en-US" w:bidi="ar-SA"/>
      </w:rPr>
    </w:lvl>
    <w:lvl w:ilvl="1" w:tplc="D3A26542">
      <w:numFmt w:val="bullet"/>
      <w:lvlText w:val="•"/>
      <w:lvlJc w:val="left"/>
      <w:pPr>
        <w:ind w:left="3864" w:hanging="180"/>
      </w:pPr>
      <w:rPr>
        <w:rFonts w:hint="default"/>
        <w:lang w:val="pl-PL" w:eastAsia="en-US" w:bidi="ar-SA"/>
      </w:rPr>
    </w:lvl>
    <w:lvl w:ilvl="2" w:tplc="1376F372">
      <w:numFmt w:val="bullet"/>
      <w:lvlText w:val="•"/>
      <w:lvlJc w:val="left"/>
      <w:pPr>
        <w:ind w:left="4569" w:hanging="180"/>
      </w:pPr>
      <w:rPr>
        <w:rFonts w:hint="default"/>
        <w:lang w:val="pl-PL" w:eastAsia="en-US" w:bidi="ar-SA"/>
      </w:rPr>
    </w:lvl>
    <w:lvl w:ilvl="3" w:tplc="0F6CE97E">
      <w:numFmt w:val="bullet"/>
      <w:lvlText w:val="•"/>
      <w:lvlJc w:val="left"/>
      <w:pPr>
        <w:ind w:left="5273" w:hanging="180"/>
      </w:pPr>
      <w:rPr>
        <w:rFonts w:hint="default"/>
        <w:lang w:val="pl-PL" w:eastAsia="en-US" w:bidi="ar-SA"/>
      </w:rPr>
    </w:lvl>
    <w:lvl w:ilvl="4" w:tplc="0AACA47E">
      <w:numFmt w:val="bullet"/>
      <w:lvlText w:val="•"/>
      <w:lvlJc w:val="left"/>
      <w:pPr>
        <w:ind w:left="5978" w:hanging="180"/>
      </w:pPr>
      <w:rPr>
        <w:rFonts w:hint="default"/>
        <w:lang w:val="pl-PL" w:eastAsia="en-US" w:bidi="ar-SA"/>
      </w:rPr>
    </w:lvl>
    <w:lvl w:ilvl="5" w:tplc="03A669B0">
      <w:numFmt w:val="bullet"/>
      <w:lvlText w:val="•"/>
      <w:lvlJc w:val="left"/>
      <w:pPr>
        <w:ind w:left="6683" w:hanging="180"/>
      </w:pPr>
      <w:rPr>
        <w:rFonts w:hint="default"/>
        <w:lang w:val="pl-PL" w:eastAsia="en-US" w:bidi="ar-SA"/>
      </w:rPr>
    </w:lvl>
    <w:lvl w:ilvl="6" w:tplc="20A4807E">
      <w:numFmt w:val="bullet"/>
      <w:lvlText w:val="•"/>
      <w:lvlJc w:val="left"/>
      <w:pPr>
        <w:ind w:left="7387" w:hanging="180"/>
      </w:pPr>
      <w:rPr>
        <w:rFonts w:hint="default"/>
        <w:lang w:val="pl-PL" w:eastAsia="en-US" w:bidi="ar-SA"/>
      </w:rPr>
    </w:lvl>
    <w:lvl w:ilvl="7" w:tplc="E43C5D56">
      <w:numFmt w:val="bullet"/>
      <w:lvlText w:val="•"/>
      <w:lvlJc w:val="left"/>
      <w:pPr>
        <w:ind w:left="8092" w:hanging="180"/>
      </w:pPr>
      <w:rPr>
        <w:rFonts w:hint="default"/>
        <w:lang w:val="pl-PL" w:eastAsia="en-US" w:bidi="ar-SA"/>
      </w:rPr>
    </w:lvl>
    <w:lvl w:ilvl="8" w:tplc="33DC0EBA">
      <w:numFmt w:val="bullet"/>
      <w:lvlText w:val="•"/>
      <w:lvlJc w:val="left"/>
      <w:pPr>
        <w:ind w:left="8797" w:hanging="180"/>
      </w:pPr>
      <w:rPr>
        <w:rFonts w:hint="default"/>
        <w:lang w:val="pl-PL" w:eastAsia="en-US" w:bidi="ar-SA"/>
      </w:rPr>
    </w:lvl>
  </w:abstractNum>
  <w:abstractNum w:abstractNumId="40">
    <w:nsid w:val="72B727EE"/>
    <w:multiLevelType w:val="multilevel"/>
    <w:tmpl w:val="D21CF8D0"/>
    <w:lvl w:ilvl="0">
      <w:start w:val="1"/>
      <w:numFmt w:val="decimal"/>
      <w:lvlText w:val="%1."/>
      <w:lvlJc w:val="left"/>
      <w:pPr>
        <w:ind w:left="1199" w:hanging="360"/>
      </w:pPr>
    </w:lvl>
    <w:lvl w:ilvl="1">
      <w:start w:val="1"/>
      <w:numFmt w:val="decimal"/>
      <w:isLgl/>
      <w:lvlText w:val="%1.%2"/>
      <w:lvlJc w:val="left"/>
      <w:pPr>
        <w:ind w:left="1199" w:hanging="360"/>
      </w:pPr>
      <w:rPr>
        <w:rFonts w:hint="default"/>
      </w:rPr>
    </w:lvl>
    <w:lvl w:ilvl="2">
      <w:start w:val="1"/>
      <w:numFmt w:val="decimal"/>
      <w:isLgl/>
      <w:lvlText w:val="%1.%2.%3"/>
      <w:lvlJc w:val="left"/>
      <w:pPr>
        <w:ind w:left="1559" w:hanging="720"/>
      </w:pPr>
      <w:rPr>
        <w:rFonts w:hint="default"/>
      </w:rPr>
    </w:lvl>
    <w:lvl w:ilvl="3">
      <w:start w:val="1"/>
      <w:numFmt w:val="decimal"/>
      <w:isLgl/>
      <w:lvlText w:val="%1.%2.%3.%4"/>
      <w:lvlJc w:val="left"/>
      <w:pPr>
        <w:ind w:left="1559" w:hanging="720"/>
      </w:pPr>
      <w:rPr>
        <w:rFonts w:hint="default"/>
      </w:rPr>
    </w:lvl>
    <w:lvl w:ilvl="4">
      <w:start w:val="1"/>
      <w:numFmt w:val="decimal"/>
      <w:isLgl/>
      <w:lvlText w:val="%1.%2.%3.%4.%5"/>
      <w:lvlJc w:val="left"/>
      <w:pPr>
        <w:ind w:left="1919" w:hanging="1080"/>
      </w:pPr>
      <w:rPr>
        <w:rFonts w:hint="default"/>
      </w:rPr>
    </w:lvl>
    <w:lvl w:ilvl="5">
      <w:start w:val="1"/>
      <w:numFmt w:val="decimal"/>
      <w:isLgl/>
      <w:lvlText w:val="%1.%2.%3.%4.%5.%6"/>
      <w:lvlJc w:val="left"/>
      <w:pPr>
        <w:ind w:left="1919" w:hanging="1080"/>
      </w:pPr>
      <w:rPr>
        <w:rFonts w:hint="default"/>
      </w:rPr>
    </w:lvl>
    <w:lvl w:ilvl="6">
      <w:start w:val="1"/>
      <w:numFmt w:val="decimal"/>
      <w:isLgl/>
      <w:lvlText w:val="%1.%2.%3.%4.%5.%6.%7"/>
      <w:lvlJc w:val="left"/>
      <w:pPr>
        <w:ind w:left="2279" w:hanging="1440"/>
      </w:pPr>
      <w:rPr>
        <w:rFonts w:hint="default"/>
      </w:rPr>
    </w:lvl>
    <w:lvl w:ilvl="7">
      <w:start w:val="1"/>
      <w:numFmt w:val="decimal"/>
      <w:isLgl/>
      <w:lvlText w:val="%1.%2.%3.%4.%5.%6.%7.%8"/>
      <w:lvlJc w:val="left"/>
      <w:pPr>
        <w:ind w:left="2279" w:hanging="1440"/>
      </w:pPr>
      <w:rPr>
        <w:rFonts w:hint="default"/>
      </w:rPr>
    </w:lvl>
    <w:lvl w:ilvl="8">
      <w:start w:val="1"/>
      <w:numFmt w:val="decimal"/>
      <w:isLgl/>
      <w:lvlText w:val="%1.%2.%3.%4.%5.%6.%7.%8.%9"/>
      <w:lvlJc w:val="left"/>
      <w:pPr>
        <w:ind w:left="2279" w:hanging="1440"/>
      </w:pPr>
      <w:rPr>
        <w:rFonts w:hint="default"/>
      </w:rPr>
    </w:lvl>
  </w:abstractNum>
  <w:abstractNum w:abstractNumId="41">
    <w:nsid w:val="73EF7129"/>
    <w:multiLevelType w:val="multilevel"/>
    <w:tmpl w:val="B54C9A64"/>
    <w:lvl w:ilvl="0">
      <w:start w:val="1"/>
      <w:numFmt w:val="decimal"/>
      <w:lvlText w:val="%1."/>
      <w:lvlJc w:val="left"/>
      <w:pPr>
        <w:ind w:left="544" w:hanging="425"/>
      </w:pPr>
      <w:rPr>
        <w:rFonts w:ascii="Cambria" w:eastAsia="Cambria" w:hAnsi="Cambria" w:cs="Cambria" w:hint="default"/>
        <w:b/>
        <w:bCs/>
        <w:i w:val="0"/>
        <w:iCs w:val="0"/>
        <w:color w:val="000009"/>
        <w:spacing w:val="-2"/>
        <w:w w:val="100"/>
        <w:sz w:val="22"/>
        <w:szCs w:val="22"/>
        <w:lang w:val="pl-PL" w:eastAsia="en-US" w:bidi="ar-SA"/>
      </w:rPr>
    </w:lvl>
    <w:lvl w:ilvl="1">
      <w:start w:val="1"/>
      <w:numFmt w:val="decimal"/>
      <w:lvlText w:val="%1.%2"/>
      <w:lvlJc w:val="left"/>
      <w:pPr>
        <w:ind w:left="119" w:hanging="377"/>
      </w:pPr>
      <w:rPr>
        <w:rFonts w:ascii="Cambria" w:eastAsia="Cambria" w:hAnsi="Cambria" w:cs="Cambria" w:hint="default"/>
        <w:b/>
        <w:bCs/>
        <w:i w:val="0"/>
        <w:iCs w:val="0"/>
        <w:color w:val="000009"/>
        <w:spacing w:val="-2"/>
        <w:w w:val="100"/>
        <w:sz w:val="22"/>
        <w:szCs w:val="22"/>
        <w:lang w:val="pl-PL" w:eastAsia="en-US" w:bidi="ar-SA"/>
      </w:rPr>
    </w:lvl>
    <w:lvl w:ilvl="2">
      <w:numFmt w:val="bullet"/>
      <w:lvlText w:val="•"/>
      <w:lvlJc w:val="left"/>
      <w:pPr>
        <w:ind w:left="1503" w:hanging="377"/>
      </w:pPr>
      <w:rPr>
        <w:rFonts w:hint="default"/>
        <w:lang w:val="pl-PL" w:eastAsia="en-US" w:bidi="ar-SA"/>
      </w:rPr>
    </w:lvl>
    <w:lvl w:ilvl="3">
      <w:numFmt w:val="bullet"/>
      <w:lvlText w:val="•"/>
      <w:lvlJc w:val="left"/>
      <w:pPr>
        <w:ind w:left="2467" w:hanging="377"/>
      </w:pPr>
      <w:rPr>
        <w:rFonts w:hint="default"/>
        <w:lang w:val="pl-PL" w:eastAsia="en-US" w:bidi="ar-SA"/>
      </w:rPr>
    </w:lvl>
    <w:lvl w:ilvl="4">
      <w:numFmt w:val="bullet"/>
      <w:lvlText w:val="•"/>
      <w:lvlJc w:val="left"/>
      <w:pPr>
        <w:ind w:left="3431" w:hanging="377"/>
      </w:pPr>
      <w:rPr>
        <w:rFonts w:hint="default"/>
        <w:lang w:val="pl-PL" w:eastAsia="en-US" w:bidi="ar-SA"/>
      </w:rPr>
    </w:lvl>
    <w:lvl w:ilvl="5">
      <w:numFmt w:val="bullet"/>
      <w:lvlText w:val="•"/>
      <w:lvlJc w:val="left"/>
      <w:pPr>
        <w:ind w:left="4395" w:hanging="377"/>
      </w:pPr>
      <w:rPr>
        <w:rFonts w:hint="default"/>
        <w:lang w:val="pl-PL" w:eastAsia="en-US" w:bidi="ar-SA"/>
      </w:rPr>
    </w:lvl>
    <w:lvl w:ilvl="6">
      <w:numFmt w:val="bullet"/>
      <w:lvlText w:val="•"/>
      <w:lvlJc w:val="left"/>
      <w:pPr>
        <w:ind w:left="5359" w:hanging="377"/>
      </w:pPr>
      <w:rPr>
        <w:rFonts w:hint="default"/>
        <w:lang w:val="pl-PL" w:eastAsia="en-US" w:bidi="ar-SA"/>
      </w:rPr>
    </w:lvl>
    <w:lvl w:ilvl="7">
      <w:numFmt w:val="bullet"/>
      <w:lvlText w:val="•"/>
      <w:lvlJc w:val="left"/>
      <w:pPr>
        <w:ind w:left="6322" w:hanging="377"/>
      </w:pPr>
      <w:rPr>
        <w:rFonts w:hint="default"/>
        <w:lang w:val="pl-PL" w:eastAsia="en-US" w:bidi="ar-SA"/>
      </w:rPr>
    </w:lvl>
    <w:lvl w:ilvl="8">
      <w:numFmt w:val="bullet"/>
      <w:lvlText w:val="•"/>
      <w:lvlJc w:val="left"/>
      <w:pPr>
        <w:ind w:left="7286" w:hanging="377"/>
      </w:pPr>
      <w:rPr>
        <w:rFonts w:hint="default"/>
        <w:lang w:val="pl-PL" w:eastAsia="en-US" w:bidi="ar-SA"/>
      </w:rPr>
    </w:lvl>
  </w:abstractNum>
  <w:abstractNum w:abstractNumId="42">
    <w:nsid w:val="746E7254"/>
    <w:multiLevelType w:val="hybridMultilevel"/>
    <w:tmpl w:val="02EA3A30"/>
    <w:lvl w:ilvl="0" w:tplc="5BFC4812">
      <w:numFmt w:val="bullet"/>
      <w:lvlText w:val="-"/>
      <w:lvlJc w:val="left"/>
      <w:pPr>
        <w:ind w:left="1919"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03" w:tentative="1">
      <w:start w:val="1"/>
      <w:numFmt w:val="bullet"/>
      <w:lvlText w:val="o"/>
      <w:lvlJc w:val="left"/>
      <w:pPr>
        <w:ind w:left="2639" w:hanging="360"/>
      </w:pPr>
      <w:rPr>
        <w:rFonts w:ascii="Courier New" w:hAnsi="Courier New" w:cs="Courier New" w:hint="default"/>
      </w:rPr>
    </w:lvl>
    <w:lvl w:ilvl="2" w:tplc="04150005" w:tentative="1">
      <w:start w:val="1"/>
      <w:numFmt w:val="bullet"/>
      <w:lvlText w:val=""/>
      <w:lvlJc w:val="left"/>
      <w:pPr>
        <w:ind w:left="3359" w:hanging="360"/>
      </w:pPr>
      <w:rPr>
        <w:rFonts w:ascii="Wingdings" w:hAnsi="Wingdings" w:hint="default"/>
      </w:rPr>
    </w:lvl>
    <w:lvl w:ilvl="3" w:tplc="04150001" w:tentative="1">
      <w:start w:val="1"/>
      <w:numFmt w:val="bullet"/>
      <w:lvlText w:val=""/>
      <w:lvlJc w:val="left"/>
      <w:pPr>
        <w:ind w:left="4079" w:hanging="360"/>
      </w:pPr>
      <w:rPr>
        <w:rFonts w:ascii="Symbol" w:hAnsi="Symbol" w:hint="default"/>
      </w:rPr>
    </w:lvl>
    <w:lvl w:ilvl="4" w:tplc="04150003">
      <w:start w:val="1"/>
      <w:numFmt w:val="bullet"/>
      <w:lvlText w:val="o"/>
      <w:lvlJc w:val="left"/>
      <w:pPr>
        <w:ind w:left="4799" w:hanging="360"/>
      </w:pPr>
      <w:rPr>
        <w:rFonts w:ascii="Courier New" w:hAnsi="Courier New" w:cs="Courier New" w:hint="default"/>
      </w:rPr>
    </w:lvl>
    <w:lvl w:ilvl="5" w:tplc="04150005" w:tentative="1">
      <w:start w:val="1"/>
      <w:numFmt w:val="bullet"/>
      <w:lvlText w:val=""/>
      <w:lvlJc w:val="left"/>
      <w:pPr>
        <w:ind w:left="5519" w:hanging="360"/>
      </w:pPr>
      <w:rPr>
        <w:rFonts w:ascii="Wingdings" w:hAnsi="Wingdings" w:hint="default"/>
      </w:rPr>
    </w:lvl>
    <w:lvl w:ilvl="6" w:tplc="04150001" w:tentative="1">
      <w:start w:val="1"/>
      <w:numFmt w:val="bullet"/>
      <w:lvlText w:val=""/>
      <w:lvlJc w:val="left"/>
      <w:pPr>
        <w:ind w:left="6239" w:hanging="360"/>
      </w:pPr>
      <w:rPr>
        <w:rFonts w:ascii="Symbol" w:hAnsi="Symbol" w:hint="default"/>
      </w:rPr>
    </w:lvl>
    <w:lvl w:ilvl="7" w:tplc="04150003" w:tentative="1">
      <w:start w:val="1"/>
      <w:numFmt w:val="bullet"/>
      <w:lvlText w:val="o"/>
      <w:lvlJc w:val="left"/>
      <w:pPr>
        <w:ind w:left="6959" w:hanging="360"/>
      </w:pPr>
      <w:rPr>
        <w:rFonts w:ascii="Courier New" w:hAnsi="Courier New" w:cs="Courier New" w:hint="default"/>
      </w:rPr>
    </w:lvl>
    <w:lvl w:ilvl="8" w:tplc="04150005" w:tentative="1">
      <w:start w:val="1"/>
      <w:numFmt w:val="bullet"/>
      <w:lvlText w:val=""/>
      <w:lvlJc w:val="left"/>
      <w:pPr>
        <w:ind w:left="7679" w:hanging="360"/>
      </w:pPr>
      <w:rPr>
        <w:rFonts w:ascii="Wingdings" w:hAnsi="Wingdings" w:hint="default"/>
      </w:rPr>
    </w:lvl>
  </w:abstractNum>
  <w:abstractNum w:abstractNumId="43">
    <w:nsid w:val="754A7415"/>
    <w:multiLevelType w:val="hybridMultilevel"/>
    <w:tmpl w:val="485AFFB4"/>
    <w:lvl w:ilvl="0" w:tplc="572211E4">
      <w:numFmt w:val="bullet"/>
      <w:lvlText w:val="-"/>
      <w:lvlJc w:val="left"/>
      <w:pPr>
        <w:ind w:left="3151" w:hanging="180"/>
      </w:pPr>
      <w:rPr>
        <w:rFonts w:ascii="Times New Roman" w:eastAsia="Times New Roman" w:hAnsi="Times New Roman" w:cs="Times New Roman" w:hint="default"/>
        <w:b w:val="0"/>
        <w:bCs w:val="0"/>
        <w:i w:val="0"/>
        <w:iCs w:val="0"/>
        <w:spacing w:val="0"/>
        <w:w w:val="100"/>
        <w:sz w:val="22"/>
        <w:szCs w:val="22"/>
        <w:lang w:val="pl-PL" w:eastAsia="en-US" w:bidi="ar-SA"/>
      </w:rPr>
    </w:lvl>
    <w:lvl w:ilvl="1" w:tplc="D174EC32">
      <w:numFmt w:val="bullet"/>
      <w:lvlText w:val="•"/>
      <w:lvlJc w:val="left"/>
      <w:pPr>
        <w:ind w:left="3864" w:hanging="180"/>
      </w:pPr>
      <w:rPr>
        <w:rFonts w:hint="default"/>
        <w:lang w:val="pl-PL" w:eastAsia="en-US" w:bidi="ar-SA"/>
      </w:rPr>
    </w:lvl>
    <w:lvl w:ilvl="2" w:tplc="C80C0832">
      <w:numFmt w:val="bullet"/>
      <w:lvlText w:val="•"/>
      <w:lvlJc w:val="left"/>
      <w:pPr>
        <w:ind w:left="4569" w:hanging="180"/>
      </w:pPr>
      <w:rPr>
        <w:rFonts w:hint="default"/>
        <w:lang w:val="pl-PL" w:eastAsia="en-US" w:bidi="ar-SA"/>
      </w:rPr>
    </w:lvl>
    <w:lvl w:ilvl="3" w:tplc="C9F8DF64">
      <w:numFmt w:val="bullet"/>
      <w:lvlText w:val="•"/>
      <w:lvlJc w:val="left"/>
      <w:pPr>
        <w:ind w:left="5273" w:hanging="180"/>
      </w:pPr>
      <w:rPr>
        <w:rFonts w:hint="default"/>
        <w:lang w:val="pl-PL" w:eastAsia="en-US" w:bidi="ar-SA"/>
      </w:rPr>
    </w:lvl>
    <w:lvl w:ilvl="4" w:tplc="7BBA1086">
      <w:numFmt w:val="bullet"/>
      <w:lvlText w:val="•"/>
      <w:lvlJc w:val="left"/>
      <w:pPr>
        <w:ind w:left="5978" w:hanging="180"/>
      </w:pPr>
      <w:rPr>
        <w:rFonts w:hint="default"/>
        <w:lang w:val="pl-PL" w:eastAsia="en-US" w:bidi="ar-SA"/>
      </w:rPr>
    </w:lvl>
    <w:lvl w:ilvl="5" w:tplc="2FEE15FA">
      <w:numFmt w:val="bullet"/>
      <w:lvlText w:val="•"/>
      <w:lvlJc w:val="left"/>
      <w:pPr>
        <w:ind w:left="6683" w:hanging="180"/>
      </w:pPr>
      <w:rPr>
        <w:rFonts w:hint="default"/>
        <w:lang w:val="pl-PL" w:eastAsia="en-US" w:bidi="ar-SA"/>
      </w:rPr>
    </w:lvl>
    <w:lvl w:ilvl="6" w:tplc="5CD4B538">
      <w:numFmt w:val="bullet"/>
      <w:lvlText w:val="•"/>
      <w:lvlJc w:val="left"/>
      <w:pPr>
        <w:ind w:left="7387" w:hanging="180"/>
      </w:pPr>
      <w:rPr>
        <w:rFonts w:hint="default"/>
        <w:lang w:val="pl-PL" w:eastAsia="en-US" w:bidi="ar-SA"/>
      </w:rPr>
    </w:lvl>
    <w:lvl w:ilvl="7" w:tplc="AA9836C6">
      <w:numFmt w:val="bullet"/>
      <w:lvlText w:val="•"/>
      <w:lvlJc w:val="left"/>
      <w:pPr>
        <w:ind w:left="8092" w:hanging="180"/>
      </w:pPr>
      <w:rPr>
        <w:rFonts w:hint="default"/>
        <w:lang w:val="pl-PL" w:eastAsia="en-US" w:bidi="ar-SA"/>
      </w:rPr>
    </w:lvl>
    <w:lvl w:ilvl="8" w:tplc="CC22EB84">
      <w:numFmt w:val="bullet"/>
      <w:lvlText w:val="•"/>
      <w:lvlJc w:val="left"/>
      <w:pPr>
        <w:ind w:left="8797" w:hanging="180"/>
      </w:pPr>
      <w:rPr>
        <w:rFonts w:hint="default"/>
        <w:lang w:val="pl-PL" w:eastAsia="en-US" w:bidi="ar-SA"/>
      </w:rPr>
    </w:lvl>
  </w:abstractNum>
  <w:abstractNum w:abstractNumId="44">
    <w:nsid w:val="79F754BE"/>
    <w:multiLevelType w:val="hybridMultilevel"/>
    <w:tmpl w:val="9800CC0E"/>
    <w:lvl w:ilvl="0" w:tplc="0415000F">
      <w:start w:val="1"/>
      <w:numFmt w:val="decimal"/>
      <w:lvlText w:val="%1."/>
      <w:lvlJc w:val="left"/>
      <w:pPr>
        <w:ind w:left="480" w:hanging="360"/>
      </w:p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45">
    <w:nsid w:val="7A5A14DC"/>
    <w:multiLevelType w:val="hybridMultilevel"/>
    <w:tmpl w:val="C75A42EC"/>
    <w:lvl w:ilvl="0" w:tplc="BD7A78B4">
      <w:start w:val="1"/>
      <w:numFmt w:val="decimal"/>
      <w:lvlText w:val="%1."/>
      <w:lvlJc w:val="left"/>
      <w:pPr>
        <w:ind w:left="171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DAE3474">
      <w:start w:val="1"/>
      <w:numFmt w:val="lowerLetter"/>
      <w:lvlText w:val="%2."/>
      <w:lvlJc w:val="left"/>
      <w:pPr>
        <w:ind w:left="2431"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2" w:tplc="D3EA7A50">
      <w:numFmt w:val="bullet"/>
      <w:lvlText w:val="•"/>
      <w:lvlJc w:val="left"/>
      <w:pPr>
        <w:ind w:left="3302" w:hanging="360"/>
      </w:pPr>
      <w:rPr>
        <w:rFonts w:hint="default"/>
        <w:lang w:val="pl-PL" w:eastAsia="en-US" w:bidi="ar-SA"/>
      </w:rPr>
    </w:lvl>
    <w:lvl w:ilvl="3" w:tplc="D8BC457C">
      <w:numFmt w:val="bullet"/>
      <w:lvlText w:val="•"/>
      <w:lvlJc w:val="left"/>
      <w:pPr>
        <w:ind w:left="4165" w:hanging="360"/>
      </w:pPr>
      <w:rPr>
        <w:rFonts w:hint="default"/>
        <w:lang w:val="pl-PL" w:eastAsia="en-US" w:bidi="ar-SA"/>
      </w:rPr>
    </w:lvl>
    <w:lvl w:ilvl="4" w:tplc="144E3E2E">
      <w:numFmt w:val="bullet"/>
      <w:lvlText w:val="•"/>
      <w:lvlJc w:val="left"/>
      <w:pPr>
        <w:ind w:left="5028" w:hanging="360"/>
      </w:pPr>
      <w:rPr>
        <w:rFonts w:hint="default"/>
        <w:lang w:val="pl-PL" w:eastAsia="en-US" w:bidi="ar-SA"/>
      </w:rPr>
    </w:lvl>
    <w:lvl w:ilvl="5" w:tplc="D79C1E52">
      <w:numFmt w:val="bullet"/>
      <w:lvlText w:val="•"/>
      <w:lvlJc w:val="left"/>
      <w:pPr>
        <w:ind w:left="5891" w:hanging="360"/>
      </w:pPr>
      <w:rPr>
        <w:rFonts w:hint="default"/>
        <w:lang w:val="pl-PL" w:eastAsia="en-US" w:bidi="ar-SA"/>
      </w:rPr>
    </w:lvl>
    <w:lvl w:ilvl="6" w:tplc="A27CD6B0">
      <w:numFmt w:val="bullet"/>
      <w:lvlText w:val="•"/>
      <w:lvlJc w:val="left"/>
      <w:pPr>
        <w:ind w:left="6754" w:hanging="360"/>
      </w:pPr>
      <w:rPr>
        <w:rFonts w:hint="default"/>
        <w:lang w:val="pl-PL" w:eastAsia="en-US" w:bidi="ar-SA"/>
      </w:rPr>
    </w:lvl>
    <w:lvl w:ilvl="7" w:tplc="AE767486">
      <w:numFmt w:val="bullet"/>
      <w:lvlText w:val="•"/>
      <w:lvlJc w:val="left"/>
      <w:pPr>
        <w:ind w:left="7617" w:hanging="360"/>
      </w:pPr>
      <w:rPr>
        <w:rFonts w:hint="default"/>
        <w:lang w:val="pl-PL" w:eastAsia="en-US" w:bidi="ar-SA"/>
      </w:rPr>
    </w:lvl>
    <w:lvl w:ilvl="8" w:tplc="C9346574">
      <w:numFmt w:val="bullet"/>
      <w:lvlText w:val="•"/>
      <w:lvlJc w:val="left"/>
      <w:pPr>
        <w:ind w:left="8480" w:hanging="360"/>
      </w:pPr>
      <w:rPr>
        <w:rFonts w:hint="default"/>
        <w:lang w:val="pl-PL" w:eastAsia="en-US" w:bidi="ar-SA"/>
      </w:rPr>
    </w:lvl>
  </w:abstractNum>
  <w:abstractNum w:abstractNumId="46">
    <w:nsid w:val="7D284949"/>
    <w:multiLevelType w:val="hybridMultilevel"/>
    <w:tmpl w:val="68C4C0FA"/>
    <w:lvl w:ilvl="0" w:tplc="B576E7C4">
      <w:numFmt w:val="bullet"/>
      <w:lvlText w:val="-"/>
      <w:lvlJc w:val="left"/>
      <w:pPr>
        <w:ind w:left="3151" w:hanging="180"/>
      </w:pPr>
      <w:rPr>
        <w:rFonts w:ascii="Times New Roman" w:eastAsia="Times New Roman" w:hAnsi="Times New Roman" w:cs="Times New Roman" w:hint="default"/>
        <w:b w:val="0"/>
        <w:bCs w:val="0"/>
        <w:i w:val="0"/>
        <w:iCs w:val="0"/>
        <w:spacing w:val="0"/>
        <w:w w:val="100"/>
        <w:sz w:val="22"/>
        <w:szCs w:val="22"/>
        <w:lang w:val="pl-PL" w:eastAsia="en-US" w:bidi="ar-SA"/>
      </w:rPr>
    </w:lvl>
    <w:lvl w:ilvl="1" w:tplc="F49CB0D4">
      <w:numFmt w:val="bullet"/>
      <w:lvlText w:val="•"/>
      <w:lvlJc w:val="left"/>
      <w:pPr>
        <w:ind w:left="3864" w:hanging="180"/>
      </w:pPr>
      <w:rPr>
        <w:rFonts w:hint="default"/>
        <w:lang w:val="pl-PL" w:eastAsia="en-US" w:bidi="ar-SA"/>
      </w:rPr>
    </w:lvl>
    <w:lvl w:ilvl="2" w:tplc="3CD40168">
      <w:numFmt w:val="bullet"/>
      <w:lvlText w:val="•"/>
      <w:lvlJc w:val="left"/>
      <w:pPr>
        <w:ind w:left="4569" w:hanging="180"/>
      </w:pPr>
      <w:rPr>
        <w:rFonts w:hint="default"/>
        <w:lang w:val="pl-PL" w:eastAsia="en-US" w:bidi="ar-SA"/>
      </w:rPr>
    </w:lvl>
    <w:lvl w:ilvl="3" w:tplc="31D4E5B0">
      <w:numFmt w:val="bullet"/>
      <w:lvlText w:val="•"/>
      <w:lvlJc w:val="left"/>
      <w:pPr>
        <w:ind w:left="5273" w:hanging="180"/>
      </w:pPr>
      <w:rPr>
        <w:rFonts w:hint="default"/>
        <w:lang w:val="pl-PL" w:eastAsia="en-US" w:bidi="ar-SA"/>
      </w:rPr>
    </w:lvl>
    <w:lvl w:ilvl="4" w:tplc="34F87768">
      <w:numFmt w:val="bullet"/>
      <w:lvlText w:val="•"/>
      <w:lvlJc w:val="left"/>
      <w:pPr>
        <w:ind w:left="5978" w:hanging="180"/>
      </w:pPr>
      <w:rPr>
        <w:rFonts w:hint="default"/>
        <w:lang w:val="pl-PL" w:eastAsia="en-US" w:bidi="ar-SA"/>
      </w:rPr>
    </w:lvl>
    <w:lvl w:ilvl="5" w:tplc="43C42D0C">
      <w:numFmt w:val="bullet"/>
      <w:lvlText w:val="•"/>
      <w:lvlJc w:val="left"/>
      <w:pPr>
        <w:ind w:left="6683" w:hanging="180"/>
      </w:pPr>
      <w:rPr>
        <w:rFonts w:hint="default"/>
        <w:lang w:val="pl-PL" w:eastAsia="en-US" w:bidi="ar-SA"/>
      </w:rPr>
    </w:lvl>
    <w:lvl w:ilvl="6" w:tplc="897AB6D6">
      <w:numFmt w:val="bullet"/>
      <w:lvlText w:val="•"/>
      <w:lvlJc w:val="left"/>
      <w:pPr>
        <w:ind w:left="7387" w:hanging="180"/>
      </w:pPr>
      <w:rPr>
        <w:rFonts w:hint="default"/>
        <w:lang w:val="pl-PL" w:eastAsia="en-US" w:bidi="ar-SA"/>
      </w:rPr>
    </w:lvl>
    <w:lvl w:ilvl="7" w:tplc="A19C6B30">
      <w:numFmt w:val="bullet"/>
      <w:lvlText w:val="•"/>
      <w:lvlJc w:val="left"/>
      <w:pPr>
        <w:ind w:left="8092" w:hanging="180"/>
      </w:pPr>
      <w:rPr>
        <w:rFonts w:hint="default"/>
        <w:lang w:val="pl-PL" w:eastAsia="en-US" w:bidi="ar-SA"/>
      </w:rPr>
    </w:lvl>
    <w:lvl w:ilvl="8" w:tplc="B27EFD26">
      <w:numFmt w:val="bullet"/>
      <w:lvlText w:val="•"/>
      <w:lvlJc w:val="left"/>
      <w:pPr>
        <w:ind w:left="8797" w:hanging="180"/>
      </w:pPr>
      <w:rPr>
        <w:rFonts w:hint="default"/>
        <w:lang w:val="pl-PL" w:eastAsia="en-US" w:bidi="ar-SA"/>
      </w:rPr>
    </w:lvl>
  </w:abstractNum>
  <w:num w:numId="1">
    <w:abstractNumId w:val="29"/>
  </w:num>
  <w:num w:numId="2">
    <w:abstractNumId w:val="15"/>
  </w:num>
  <w:num w:numId="3">
    <w:abstractNumId w:val="0"/>
  </w:num>
  <w:num w:numId="4">
    <w:abstractNumId w:val="44"/>
  </w:num>
  <w:num w:numId="5">
    <w:abstractNumId w:val="40"/>
  </w:num>
  <w:num w:numId="6">
    <w:abstractNumId w:val="13"/>
  </w:num>
  <w:num w:numId="7">
    <w:abstractNumId w:val="46"/>
  </w:num>
  <w:num w:numId="8">
    <w:abstractNumId w:val="16"/>
  </w:num>
  <w:num w:numId="9">
    <w:abstractNumId w:val="23"/>
  </w:num>
  <w:num w:numId="10">
    <w:abstractNumId w:val="20"/>
  </w:num>
  <w:num w:numId="11">
    <w:abstractNumId w:val="2"/>
  </w:num>
  <w:num w:numId="12">
    <w:abstractNumId w:val="34"/>
  </w:num>
  <w:num w:numId="13">
    <w:abstractNumId w:val="37"/>
  </w:num>
  <w:num w:numId="14">
    <w:abstractNumId w:val="8"/>
  </w:num>
  <w:num w:numId="15">
    <w:abstractNumId w:val="30"/>
  </w:num>
  <w:num w:numId="16">
    <w:abstractNumId w:val="38"/>
  </w:num>
  <w:num w:numId="17">
    <w:abstractNumId w:val="43"/>
  </w:num>
  <w:num w:numId="18">
    <w:abstractNumId w:val="39"/>
  </w:num>
  <w:num w:numId="19">
    <w:abstractNumId w:val="14"/>
  </w:num>
  <w:num w:numId="20">
    <w:abstractNumId w:val="6"/>
  </w:num>
  <w:num w:numId="21">
    <w:abstractNumId w:val="45"/>
  </w:num>
  <w:num w:numId="22">
    <w:abstractNumId w:val="31"/>
  </w:num>
  <w:num w:numId="23">
    <w:abstractNumId w:val="27"/>
  </w:num>
  <w:num w:numId="24">
    <w:abstractNumId w:val="36"/>
  </w:num>
  <w:num w:numId="25">
    <w:abstractNumId w:val="12"/>
  </w:num>
  <w:num w:numId="26">
    <w:abstractNumId w:val="32"/>
  </w:num>
  <w:num w:numId="27">
    <w:abstractNumId w:val="7"/>
  </w:num>
  <w:num w:numId="28">
    <w:abstractNumId w:val="4"/>
  </w:num>
  <w:num w:numId="29">
    <w:abstractNumId w:val="10"/>
  </w:num>
  <w:num w:numId="30">
    <w:abstractNumId w:val="28"/>
  </w:num>
  <w:num w:numId="31">
    <w:abstractNumId w:val="3"/>
  </w:num>
  <w:num w:numId="32">
    <w:abstractNumId w:val="18"/>
  </w:num>
  <w:num w:numId="33">
    <w:abstractNumId w:val="17"/>
  </w:num>
  <w:num w:numId="34">
    <w:abstractNumId w:val="26"/>
  </w:num>
  <w:num w:numId="35">
    <w:abstractNumId w:val="5"/>
  </w:num>
  <w:num w:numId="36">
    <w:abstractNumId w:val="1"/>
  </w:num>
  <w:num w:numId="37">
    <w:abstractNumId w:val="35"/>
  </w:num>
  <w:num w:numId="38">
    <w:abstractNumId w:val="42"/>
  </w:num>
  <w:num w:numId="39">
    <w:abstractNumId w:val="9"/>
  </w:num>
  <w:num w:numId="40">
    <w:abstractNumId w:val="24"/>
  </w:num>
  <w:num w:numId="41">
    <w:abstractNumId w:val="41"/>
  </w:num>
  <w:num w:numId="42">
    <w:abstractNumId w:val="19"/>
  </w:num>
  <w:num w:numId="43">
    <w:abstractNumId w:val="11"/>
  </w:num>
  <w:num w:numId="44">
    <w:abstractNumId w:val="21"/>
  </w:num>
  <w:num w:numId="45">
    <w:abstractNumId w:val="33"/>
  </w:num>
  <w:num w:numId="46">
    <w:abstractNumId w:val="22"/>
  </w:num>
  <w:num w:numId="4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autoHyphenation/>
  <w:hyphenationZone w:val="0"/>
  <w:characterSpacingControl w:val="doNotCompress"/>
  <w:hdrShapeDefaults>
    <o:shapedefaults v:ext="edit" spidmax="17410"/>
    <o:shapelayout v:ext="edit">
      <o:idmap v:ext="edit" data="4"/>
    </o:shapelayout>
  </w:hdrShapeDefaults>
  <w:footnotePr>
    <w:footnote w:id="-1"/>
    <w:footnote w:id="0"/>
  </w:footnotePr>
  <w:endnotePr>
    <w:endnote w:id="-1"/>
    <w:endnote w:id="0"/>
  </w:endnotePr>
  <w:compat/>
  <w:rsids>
    <w:rsidRoot w:val="00CF22EC"/>
    <w:rsid w:val="0000372A"/>
    <w:rsid w:val="00033F33"/>
    <w:rsid w:val="00035B76"/>
    <w:rsid w:val="00066589"/>
    <w:rsid w:val="000841B9"/>
    <w:rsid w:val="00095E6C"/>
    <w:rsid w:val="000B2085"/>
    <w:rsid w:val="000B2604"/>
    <w:rsid w:val="001218CF"/>
    <w:rsid w:val="00122633"/>
    <w:rsid w:val="00177B80"/>
    <w:rsid w:val="00184629"/>
    <w:rsid w:val="00193DF9"/>
    <w:rsid w:val="001A15BA"/>
    <w:rsid w:val="001F7B90"/>
    <w:rsid w:val="00210E4A"/>
    <w:rsid w:val="00223608"/>
    <w:rsid w:val="002252C0"/>
    <w:rsid w:val="002525AD"/>
    <w:rsid w:val="002556BA"/>
    <w:rsid w:val="00265630"/>
    <w:rsid w:val="00271A87"/>
    <w:rsid w:val="0029360C"/>
    <w:rsid w:val="0029657C"/>
    <w:rsid w:val="002B6643"/>
    <w:rsid w:val="002C5A0B"/>
    <w:rsid w:val="002C6840"/>
    <w:rsid w:val="003559ED"/>
    <w:rsid w:val="003756CB"/>
    <w:rsid w:val="00383859"/>
    <w:rsid w:val="00396030"/>
    <w:rsid w:val="003C080D"/>
    <w:rsid w:val="00415BA2"/>
    <w:rsid w:val="00430B6E"/>
    <w:rsid w:val="00445921"/>
    <w:rsid w:val="00477164"/>
    <w:rsid w:val="004922C5"/>
    <w:rsid w:val="004C0961"/>
    <w:rsid w:val="004C15E5"/>
    <w:rsid w:val="005215A2"/>
    <w:rsid w:val="00523264"/>
    <w:rsid w:val="0056664D"/>
    <w:rsid w:val="005A2246"/>
    <w:rsid w:val="005A3461"/>
    <w:rsid w:val="005B7479"/>
    <w:rsid w:val="005D0D34"/>
    <w:rsid w:val="006A4BDE"/>
    <w:rsid w:val="006A6D14"/>
    <w:rsid w:val="006B20EB"/>
    <w:rsid w:val="006B74C4"/>
    <w:rsid w:val="006D0F7E"/>
    <w:rsid w:val="00717DC5"/>
    <w:rsid w:val="00762344"/>
    <w:rsid w:val="00766306"/>
    <w:rsid w:val="007C1950"/>
    <w:rsid w:val="007D0C08"/>
    <w:rsid w:val="007F5F01"/>
    <w:rsid w:val="00805CDC"/>
    <w:rsid w:val="008457D2"/>
    <w:rsid w:val="00863DF4"/>
    <w:rsid w:val="008B10D8"/>
    <w:rsid w:val="008B3281"/>
    <w:rsid w:val="008F52A0"/>
    <w:rsid w:val="0090542E"/>
    <w:rsid w:val="009334B3"/>
    <w:rsid w:val="00962390"/>
    <w:rsid w:val="00986B88"/>
    <w:rsid w:val="00992A43"/>
    <w:rsid w:val="009B3530"/>
    <w:rsid w:val="009B77FA"/>
    <w:rsid w:val="009D5972"/>
    <w:rsid w:val="00A01A75"/>
    <w:rsid w:val="00A145B9"/>
    <w:rsid w:val="00A17D52"/>
    <w:rsid w:val="00A22029"/>
    <w:rsid w:val="00A238CE"/>
    <w:rsid w:val="00A90EA7"/>
    <w:rsid w:val="00A9119D"/>
    <w:rsid w:val="00AC6277"/>
    <w:rsid w:val="00B32982"/>
    <w:rsid w:val="00B41759"/>
    <w:rsid w:val="00B72845"/>
    <w:rsid w:val="00B83D7B"/>
    <w:rsid w:val="00BA0510"/>
    <w:rsid w:val="00BA1CF8"/>
    <w:rsid w:val="00BC5BF5"/>
    <w:rsid w:val="00BE7050"/>
    <w:rsid w:val="00BF141F"/>
    <w:rsid w:val="00C12936"/>
    <w:rsid w:val="00C56943"/>
    <w:rsid w:val="00C84A47"/>
    <w:rsid w:val="00C9061E"/>
    <w:rsid w:val="00CA4E7D"/>
    <w:rsid w:val="00CC26DA"/>
    <w:rsid w:val="00CD2432"/>
    <w:rsid w:val="00CD49FE"/>
    <w:rsid w:val="00CF22EC"/>
    <w:rsid w:val="00D31C22"/>
    <w:rsid w:val="00D61526"/>
    <w:rsid w:val="00D61730"/>
    <w:rsid w:val="00D65230"/>
    <w:rsid w:val="00D90CC9"/>
    <w:rsid w:val="00DA2474"/>
    <w:rsid w:val="00DB7C6E"/>
    <w:rsid w:val="00DC33B8"/>
    <w:rsid w:val="00DC46FE"/>
    <w:rsid w:val="00DD30E2"/>
    <w:rsid w:val="00DF20D8"/>
    <w:rsid w:val="00E03E53"/>
    <w:rsid w:val="00E05A62"/>
    <w:rsid w:val="00E201B0"/>
    <w:rsid w:val="00E27380"/>
    <w:rsid w:val="00E3042F"/>
    <w:rsid w:val="00E85653"/>
    <w:rsid w:val="00E9124B"/>
    <w:rsid w:val="00E93C5E"/>
    <w:rsid w:val="00EA1D47"/>
    <w:rsid w:val="00EA3EAB"/>
    <w:rsid w:val="00F2074D"/>
    <w:rsid w:val="00F4090A"/>
    <w:rsid w:val="00F613F7"/>
    <w:rsid w:val="00F9598C"/>
    <w:rsid w:val="00FD003D"/>
    <w:rsid w:val="00FD0FFF"/>
    <w:rsid w:val="00FE318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AF34D0"/>
    <w:pPr>
      <w:widowControl w:val="0"/>
    </w:pPr>
    <w:rPr>
      <w:rFonts w:ascii="Times New Roman" w:eastAsia="Times New Roman" w:hAnsi="Times New Roman" w:cs="Times New Roman"/>
      <w:lang w:val="pl-PL"/>
    </w:rPr>
  </w:style>
  <w:style w:type="paragraph" w:styleId="Nagwek2">
    <w:name w:val="heading 2"/>
    <w:basedOn w:val="Normalny"/>
    <w:link w:val="Nagwek2Znak"/>
    <w:uiPriority w:val="9"/>
    <w:qFormat/>
    <w:rsid w:val="00E201B0"/>
    <w:pPr>
      <w:widowControl/>
      <w:spacing w:before="100" w:beforeAutospacing="1" w:after="100" w:afterAutospacing="1"/>
      <w:outlineLvl w:val="1"/>
    </w:pPr>
    <w:rPr>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uiPriority w:val="1"/>
    <w:qFormat/>
    <w:rsid w:val="00AF34D0"/>
    <w:pPr>
      <w:ind w:left="119"/>
      <w:outlineLvl w:val="1"/>
    </w:pPr>
    <w:rPr>
      <w:b/>
      <w:bCs/>
      <w:sz w:val="28"/>
      <w:szCs w:val="28"/>
    </w:rPr>
  </w:style>
  <w:style w:type="character" w:customStyle="1" w:styleId="TekstdymkaZnak">
    <w:name w:val="Tekst dymka Znak"/>
    <w:basedOn w:val="Domylnaczcionkaakapitu"/>
    <w:link w:val="Tekstdymka"/>
    <w:uiPriority w:val="99"/>
    <w:semiHidden/>
    <w:qFormat/>
    <w:rsid w:val="00735289"/>
    <w:rPr>
      <w:rFonts w:ascii="Tahoma" w:eastAsia="Times New Roman" w:hAnsi="Tahoma" w:cs="Tahoma"/>
      <w:sz w:val="16"/>
      <w:szCs w:val="16"/>
      <w:lang w:val="pl-PL"/>
    </w:rPr>
  </w:style>
  <w:style w:type="paragraph" w:styleId="Nagwek">
    <w:name w:val="header"/>
    <w:basedOn w:val="Gwkaistopka"/>
    <w:next w:val="Tekstpodstawowy"/>
    <w:link w:val="NagwekZnak"/>
    <w:uiPriority w:val="99"/>
    <w:rsid w:val="00CF22EC"/>
    <w:pPr>
      <w:suppressLineNumbers/>
      <w:tabs>
        <w:tab w:val="center" w:pos="4607"/>
        <w:tab w:val="right" w:pos="9214"/>
      </w:tabs>
    </w:pPr>
  </w:style>
  <w:style w:type="paragraph" w:styleId="Tekstpodstawowy">
    <w:name w:val="Body Text"/>
    <w:basedOn w:val="Normalny"/>
    <w:link w:val="TekstpodstawowyZnak"/>
    <w:uiPriority w:val="1"/>
    <w:qFormat/>
    <w:rsid w:val="00AF34D0"/>
    <w:rPr>
      <w:sz w:val="24"/>
      <w:szCs w:val="24"/>
    </w:rPr>
  </w:style>
  <w:style w:type="paragraph" w:styleId="Lista">
    <w:name w:val="List"/>
    <w:basedOn w:val="Tekstpodstawowy"/>
    <w:rsid w:val="00CF22EC"/>
    <w:rPr>
      <w:rFonts w:cs="Lucida Sans"/>
    </w:rPr>
  </w:style>
  <w:style w:type="paragraph" w:styleId="Legenda">
    <w:name w:val="caption"/>
    <w:basedOn w:val="Normalny"/>
    <w:qFormat/>
    <w:rsid w:val="00CF22EC"/>
    <w:pPr>
      <w:suppressLineNumbers/>
      <w:spacing w:before="120" w:after="120"/>
    </w:pPr>
    <w:rPr>
      <w:rFonts w:cs="Lucida Sans"/>
      <w:i/>
      <w:iCs/>
      <w:sz w:val="24"/>
      <w:szCs w:val="24"/>
    </w:rPr>
  </w:style>
  <w:style w:type="paragraph" w:customStyle="1" w:styleId="Indeks">
    <w:name w:val="Indeks"/>
    <w:basedOn w:val="Normalny"/>
    <w:qFormat/>
    <w:rsid w:val="00CF22EC"/>
    <w:pPr>
      <w:suppressLineNumbers/>
    </w:pPr>
    <w:rPr>
      <w:rFonts w:cs="Lucida Sans"/>
    </w:rPr>
  </w:style>
  <w:style w:type="paragraph" w:styleId="Tytu">
    <w:name w:val="Title"/>
    <w:basedOn w:val="Normalny"/>
    <w:uiPriority w:val="1"/>
    <w:qFormat/>
    <w:rsid w:val="00AF34D0"/>
    <w:pPr>
      <w:ind w:left="167" w:right="116"/>
      <w:jc w:val="center"/>
    </w:pPr>
    <w:rPr>
      <w:b/>
      <w:bCs/>
      <w:sz w:val="44"/>
      <w:szCs w:val="44"/>
    </w:rPr>
  </w:style>
  <w:style w:type="paragraph" w:styleId="Akapitzlist">
    <w:name w:val="List Paragraph"/>
    <w:basedOn w:val="Normalny"/>
    <w:uiPriority w:val="1"/>
    <w:qFormat/>
    <w:rsid w:val="00AF34D0"/>
    <w:pPr>
      <w:ind w:left="839" w:hanging="360"/>
    </w:pPr>
  </w:style>
  <w:style w:type="paragraph" w:customStyle="1" w:styleId="TableParagraph">
    <w:name w:val="Table Paragraph"/>
    <w:basedOn w:val="Normalny"/>
    <w:uiPriority w:val="1"/>
    <w:qFormat/>
    <w:rsid w:val="00AF34D0"/>
  </w:style>
  <w:style w:type="paragraph" w:styleId="Tekstdymka">
    <w:name w:val="Balloon Text"/>
    <w:basedOn w:val="Normalny"/>
    <w:link w:val="TekstdymkaZnak"/>
    <w:uiPriority w:val="99"/>
    <w:semiHidden/>
    <w:unhideWhenUsed/>
    <w:qFormat/>
    <w:rsid w:val="00735289"/>
    <w:rPr>
      <w:rFonts w:ascii="Tahoma" w:hAnsi="Tahoma" w:cs="Tahoma"/>
      <w:sz w:val="16"/>
      <w:szCs w:val="16"/>
    </w:rPr>
  </w:style>
  <w:style w:type="paragraph" w:customStyle="1" w:styleId="Gwkaistopka">
    <w:name w:val="Główka i stopka"/>
    <w:basedOn w:val="Normalny"/>
    <w:qFormat/>
    <w:rsid w:val="00CF22EC"/>
  </w:style>
  <w:style w:type="paragraph" w:styleId="Stopka">
    <w:name w:val="footer"/>
    <w:basedOn w:val="Gwkaistopka"/>
    <w:rsid w:val="00CF22EC"/>
  </w:style>
  <w:style w:type="paragraph" w:customStyle="1" w:styleId="Zawartoramki">
    <w:name w:val="Zawartość ramki"/>
    <w:basedOn w:val="Normalny"/>
    <w:qFormat/>
    <w:rsid w:val="00CF22EC"/>
  </w:style>
  <w:style w:type="table" w:customStyle="1" w:styleId="TableNormal">
    <w:name w:val="Table Normal"/>
    <w:uiPriority w:val="2"/>
    <w:semiHidden/>
    <w:unhideWhenUsed/>
    <w:qFormat/>
    <w:rsid w:val="00AF34D0"/>
    <w:tblPr>
      <w:tblCellMar>
        <w:top w:w="0" w:type="dxa"/>
        <w:left w:w="0" w:type="dxa"/>
        <w:bottom w:w="0" w:type="dxa"/>
        <w:right w:w="0" w:type="dxa"/>
      </w:tblCellMar>
    </w:tblPr>
  </w:style>
  <w:style w:type="character" w:customStyle="1" w:styleId="NagwekZnak">
    <w:name w:val="Nagłówek Znak"/>
    <w:basedOn w:val="Domylnaczcionkaakapitu"/>
    <w:link w:val="Nagwek"/>
    <w:uiPriority w:val="99"/>
    <w:rsid w:val="0029360C"/>
    <w:rPr>
      <w:rFonts w:ascii="Times New Roman" w:eastAsia="Times New Roman" w:hAnsi="Times New Roman" w:cs="Times New Roman"/>
      <w:lang w:val="pl-PL"/>
    </w:rPr>
  </w:style>
  <w:style w:type="character" w:styleId="Pogrubienie">
    <w:name w:val="Strong"/>
    <w:basedOn w:val="Domylnaczcionkaakapitu"/>
    <w:uiPriority w:val="22"/>
    <w:qFormat/>
    <w:rsid w:val="003756CB"/>
    <w:rPr>
      <w:b/>
      <w:bCs/>
    </w:rPr>
  </w:style>
  <w:style w:type="character" w:customStyle="1" w:styleId="Nagwek2Znak">
    <w:name w:val="Nagłówek 2 Znak"/>
    <w:basedOn w:val="Domylnaczcionkaakapitu"/>
    <w:link w:val="Nagwek2"/>
    <w:uiPriority w:val="9"/>
    <w:rsid w:val="00E201B0"/>
    <w:rPr>
      <w:rFonts w:ascii="Times New Roman" w:eastAsia="Times New Roman" w:hAnsi="Times New Roman" w:cs="Times New Roman"/>
      <w:b/>
      <w:bCs/>
      <w:sz w:val="36"/>
      <w:szCs w:val="36"/>
      <w:lang w:val="pl-PL" w:eastAsia="pl-PL"/>
    </w:rPr>
  </w:style>
  <w:style w:type="paragraph" w:customStyle="1" w:styleId="Nagwek12">
    <w:name w:val="Nagłówek 12"/>
    <w:basedOn w:val="Normalny"/>
    <w:uiPriority w:val="1"/>
    <w:qFormat/>
    <w:rsid w:val="00BA1CF8"/>
    <w:pPr>
      <w:autoSpaceDE w:val="0"/>
      <w:autoSpaceDN w:val="0"/>
      <w:spacing w:line="285" w:lineRule="exact"/>
      <w:ind w:left="827"/>
      <w:outlineLvl w:val="1"/>
    </w:pPr>
    <w:rPr>
      <w:rFonts w:ascii="Trebuchet MS" w:eastAsia="Trebuchet MS" w:hAnsi="Trebuchet MS" w:cs="Trebuchet MS"/>
      <w:sz w:val="27"/>
      <w:szCs w:val="27"/>
    </w:rPr>
  </w:style>
  <w:style w:type="paragraph" w:customStyle="1" w:styleId="Nagwek21">
    <w:name w:val="Nagłówek 21"/>
    <w:basedOn w:val="Normalny"/>
    <w:uiPriority w:val="1"/>
    <w:qFormat/>
    <w:rsid w:val="00BA1CF8"/>
    <w:pPr>
      <w:autoSpaceDE w:val="0"/>
      <w:autoSpaceDN w:val="0"/>
      <w:ind w:left="991"/>
      <w:outlineLvl w:val="2"/>
    </w:pPr>
    <w:rPr>
      <w:b/>
      <w:bCs/>
    </w:rPr>
  </w:style>
  <w:style w:type="paragraph" w:styleId="NormalnyWeb">
    <w:name w:val="Normal (Web)"/>
    <w:basedOn w:val="Normalny"/>
    <w:uiPriority w:val="99"/>
    <w:unhideWhenUsed/>
    <w:rsid w:val="006A6D14"/>
    <w:pPr>
      <w:widowControl/>
      <w:spacing w:before="100" w:beforeAutospacing="1" w:after="100" w:afterAutospacing="1" w:line="240" w:lineRule="auto"/>
      <w:jc w:val="left"/>
    </w:pPr>
    <w:rPr>
      <w:sz w:val="24"/>
      <w:szCs w:val="24"/>
      <w:lang w:val="en-GB" w:eastAsia="en-GB"/>
    </w:rPr>
  </w:style>
  <w:style w:type="character" w:customStyle="1" w:styleId="TekstpodstawowyZnak">
    <w:name w:val="Tekst podstawowy Znak"/>
    <w:basedOn w:val="Domylnaczcionkaakapitu"/>
    <w:link w:val="Tekstpodstawowy"/>
    <w:uiPriority w:val="1"/>
    <w:rsid w:val="00095E6C"/>
    <w:rPr>
      <w:rFonts w:ascii="Times New Roman" w:eastAsia="Times New Roman" w:hAnsi="Times New Roman" w:cs="Times New Roman"/>
      <w:sz w:val="24"/>
      <w:szCs w:val="24"/>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AF34D0"/>
    <w:pPr>
      <w:widowControl w:val="0"/>
    </w:pPr>
    <w:rPr>
      <w:rFonts w:ascii="Times New Roman" w:eastAsia="Times New Roman" w:hAnsi="Times New Roman" w:cs="Times New Roman"/>
      <w:lang w:val="pl-PL"/>
    </w:rPr>
  </w:style>
  <w:style w:type="paragraph" w:styleId="Nagwek2">
    <w:name w:val="heading 2"/>
    <w:basedOn w:val="Normalny"/>
    <w:link w:val="Nagwek2Znak"/>
    <w:uiPriority w:val="9"/>
    <w:qFormat/>
    <w:rsid w:val="00E201B0"/>
    <w:pPr>
      <w:widowControl/>
      <w:spacing w:before="100" w:beforeAutospacing="1" w:after="100" w:afterAutospacing="1"/>
      <w:outlineLvl w:val="1"/>
    </w:pPr>
    <w:rPr>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uiPriority w:val="1"/>
    <w:qFormat/>
    <w:rsid w:val="00AF34D0"/>
    <w:pPr>
      <w:ind w:left="119"/>
      <w:outlineLvl w:val="1"/>
    </w:pPr>
    <w:rPr>
      <w:b/>
      <w:bCs/>
      <w:sz w:val="28"/>
      <w:szCs w:val="28"/>
    </w:rPr>
  </w:style>
  <w:style w:type="character" w:customStyle="1" w:styleId="TekstdymkaZnak">
    <w:name w:val="Tekst dymka Znak"/>
    <w:basedOn w:val="Domylnaczcionkaakapitu"/>
    <w:link w:val="Tekstdymka"/>
    <w:uiPriority w:val="99"/>
    <w:semiHidden/>
    <w:qFormat/>
    <w:rsid w:val="00735289"/>
    <w:rPr>
      <w:rFonts w:ascii="Tahoma" w:eastAsia="Times New Roman" w:hAnsi="Tahoma" w:cs="Tahoma"/>
      <w:sz w:val="16"/>
      <w:szCs w:val="16"/>
      <w:lang w:val="pl-PL"/>
    </w:rPr>
  </w:style>
  <w:style w:type="paragraph" w:styleId="Nagwek">
    <w:name w:val="header"/>
    <w:basedOn w:val="Gwkaistopka"/>
    <w:next w:val="Tekstpodstawowy"/>
    <w:link w:val="NagwekZnak"/>
    <w:uiPriority w:val="99"/>
    <w:rsid w:val="00CF22EC"/>
    <w:pPr>
      <w:suppressLineNumbers/>
      <w:tabs>
        <w:tab w:val="center" w:pos="4607"/>
        <w:tab w:val="right" w:pos="9214"/>
      </w:tabs>
    </w:pPr>
  </w:style>
  <w:style w:type="paragraph" w:styleId="Tekstpodstawowy">
    <w:name w:val="Body Text"/>
    <w:basedOn w:val="Normalny"/>
    <w:uiPriority w:val="1"/>
    <w:qFormat/>
    <w:rsid w:val="00AF34D0"/>
    <w:rPr>
      <w:sz w:val="24"/>
      <w:szCs w:val="24"/>
    </w:rPr>
  </w:style>
  <w:style w:type="paragraph" w:styleId="Lista">
    <w:name w:val="List"/>
    <w:basedOn w:val="Tekstpodstawowy"/>
    <w:rsid w:val="00CF22EC"/>
    <w:rPr>
      <w:rFonts w:cs="Lucida Sans"/>
    </w:rPr>
  </w:style>
  <w:style w:type="paragraph" w:styleId="Legenda">
    <w:name w:val="caption"/>
    <w:basedOn w:val="Normalny"/>
    <w:qFormat/>
    <w:rsid w:val="00CF22EC"/>
    <w:pPr>
      <w:suppressLineNumbers/>
      <w:spacing w:before="120" w:after="120"/>
    </w:pPr>
    <w:rPr>
      <w:rFonts w:cs="Lucida Sans"/>
      <w:i/>
      <w:iCs/>
      <w:sz w:val="24"/>
      <w:szCs w:val="24"/>
    </w:rPr>
  </w:style>
  <w:style w:type="paragraph" w:customStyle="1" w:styleId="Indeks">
    <w:name w:val="Indeks"/>
    <w:basedOn w:val="Normalny"/>
    <w:qFormat/>
    <w:rsid w:val="00CF22EC"/>
    <w:pPr>
      <w:suppressLineNumbers/>
    </w:pPr>
    <w:rPr>
      <w:rFonts w:cs="Lucida Sans"/>
    </w:rPr>
  </w:style>
  <w:style w:type="paragraph" w:styleId="Tytu">
    <w:name w:val="Title"/>
    <w:basedOn w:val="Normalny"/>
    <w:uiPriority w:val="1"/>
    <w:qFormat/>
    <w:rsid w:val="00AF34D0"/>
    <w:pPr>
      <w:ind w:left="167" w:right="116"/>
      <w:jc w:val="center"/>
    </w:pPr>
    <w:rPr>
      <w:b/>
      <w:bCs/>
      <w:sz w:val="44"/>
      <w:szCs w:val="44"/>
    </w:rPr>
  </w:style>
  <w:style w:type="paragraph" w:styleId="Akapitzlist">
    <w:name w:val="List Paragraph"/>
    <w:basedOn w:val="Normalny"/>
    <w:uiPriority w:val="1"/>
    <w:qFormat/>
    <w:rsid w:val="00AF34D0"/>
    <w:pPr>
      <w:ind w:left="839" w:hanging="360"/>
    </w:pPr>
  </w:style>
  <w:style w:type="paragraph" w:customStyle="1" w:styleId="TableParagraph">
    <w:name w:val="Table Paragraph"/>
    <w:basedOn w:val="Normalny"/>
    <w:uiPriority w:val="1"/>
    <w:qFormat/>
    <w:rsid w:val="00AF34D0"/>
  </w:style>
  <w:style w:type="paragraph" w:styleId="Tekstdymka">
    <w:name w:val="Balloon Text"/>
    <w:basedOn w:val="Normalny"/>
    <w:link w:val="TekstdymkaZnak"/>
    <w:uiPriority w:val="99"/>
    <w:semiHidden/>
    <w:unhideWhenUsed/>
    <w:qFormat/>
    <w:rsid w:val="00735289"/>
    <w:rPr>
      <w:rFonts w:ascii="Tahoma" w:hAnsi="Tahoma" w:cs="Tahoma"/>
      <w:sz w:val="16"/>
      <w:szCs w:val="16"/>
    </w:rPr>
  </w:style>
  <w:style w:type="paragraph" w:customStyle="1" w:styleId="Gwkaistopka">
    <w:name w:val="Główka i stopka"/>
    <w:basedOn w:val="Normalny"/>
    <w:qFormat/>
    <w:rsid w:val="00CF22EC"/>
  </w:style>
  <w:style w:type="paragraph" w:styleId="Stopka">
    <w:name w:val="footer"/>
    <w:basedOn w:val="Gwkaistopka"/>
    <w:rsid w:val="00CF22EC"/>
  </w:style>
  <w:style w:type="paragraph" w:customStyle="1" w:styleId="Zawartoramki">
    <w:name w:val="Zawartość ramki"/>
    <w:basedOn w:val="Normalny"/>
    <w:qFormat/>
    <w:rsid w:val="00CF22EC"/>
  </w:style>
  <w:style w:type="table" w:customStyle="1" w:styleId="TableNormal">
    <w:name w:val="Table Normal"/>
    <w:uiPriority w:val="2"/>
    <w:semiHidden/>
    <w:unhideWhenUsed/>
    <w:qFormat/>
    <w:rsid w:val="00AF34D0"/>
    <w:tblPr>
      <w:tblCellMar>
        <w:top w:w="0" w:type="dxa"/>
        <w:left w:w="0" w:type="dxa"/>
        <w:bottom w:w="0" w:type="dxa"/>
        <w:right w:w="0" w:type="dxa"/>
      </w:tblCellMar>
    </w:tblPr>
  </w:style>
  <w:style w:type="character" w:customStyle="1" w:styleId="NagwekZnak">
    <w:name w:val="Nagłówek Znak"/>
    <w:basedOn w:val="Domylnaczcionkaakapitu"/>
    <w:link w:val="Nagwek"/>
    <w:uiPriority w:val="99"/>
    <w:rsid w:val="0029360C"/>
    <w:rPr>
      <w:rFonts w:ascii="Times New Roman" w:eastAsia="Times New Roman" w:hAnsi="Times New Roman" w:cs="Times New Roman"/>
      <w:lang w:val="pl-PL"/>
    </w:rPr>
  </w:style>
  <w:style w:type="character" w:styleId="Pogrubienie">
    <w:name w:val="Strong"/>
    <w:basedOn w:val="Domylnaczcionkaakapitu"/>
    <w:uiPriority w:val="22"/>
    <w:qFormat/>
    <w:rsid w:val="003756CB"/>
    <w:rPr>
      <w:b/>
      <w:bCs/>
    </w:rPr>
  </w:style>
  <w:style w:type="character" w:customStyle="1" w:styleId="Nagwek2Znak">
    <w:name w:val="Nagłówek 2 Znak"/>
    <w:basedOn w:val="Domylnaczcionkaakapitu"/>
    <w:link w:val="Nagwek2"/>
    <w:uiPriority w:val="9"/>
    <w:rsid w:val="00E201B0"/>
    <w:rPr>
      <w:rFonts w:ascii="Times New Roman" w:eastAsia="Times New Roman" w:hAnsi="Times New Roman" w:cs="Times New Roman"/>
      <w:b/>
      <w:bCs/>
      <w:sz w:val="36"/>
      <w:szCs w:val="36"/>
      <w:lang w:val="pl-PL" w:eastAsia="pl-PL"/>
    </w:rPr>
  </w:style>
  <w:style w:type="paragraph" w:customStyle="1" w:styleId="Nagwek12">
    <w:name w:val="Nagłówek 12"/>
    <w:basedOn w:val="Normalny"/>
    <w:uiPriority w:val="1"/>
    <w:qFormat/>
    <w:rsid w:val="00BA1CF8"/>
    <w:pPr>
      <w:autoSpaceDE w:val="0"/>
      <w:autoSpaceDN w:val="0"/>
      <w:spacing w:line="285" w:lineRule="exact"/>
      <w:ind w:left="827"/>
      <w:outlineLvl w:val="1"/>
    </w:pPr>
    <w:rPr>
      <w:rFonts w:ascii="Trebuchet MS" w:eastAsia="Trebuchet MS" w:hAnsi="Trebuchet MS" w:cs="Trebuchet MS"/>
      <w:sz w:val="27"/>
      <w:szCs w:val="27"/>
    </w:rPr>
  </w:style>
  <w:style w:type="paragraph" w:customStyle="1" w:styleId="Nagwek21">
    <w:name w:val="Nagłówek 21"/>
    <w:basedOn w:val="Normalny"/>
    <w:uiPriority w:val="1"/>
    <w:qFormat/>
    <w:rsid w:val="00BA1CF8"/>
    <w:pPr>
      <w:autoSpaceDE w:val="0"/>
      <w:autoSpaceDN w:val="0"/>
      <w:ind w:left="991"/>
      <w:outlineLvl w:val="2"/>
    </w:pPr>
    <w:rPr>
      <w:b/>
      <w:bCs/>
    </w:rPr>
  </w:style>
  <w:style w:type="paragraph" w:styleId="NormalnyWeb">
    <w:name w:val="Normal (Web)"/>
    <w:basedOn w:val="Normalny"/>
    <w:uiPriority w:val="99"/>
    <w:unhideWhenUsed/>
    <w:rsid w:val="006A6D14"/>
    <w:pPr>
      <w:widowControl/>
      <w:spacing w:before="100" w:beforeAutospacing="1" w:after="100" w:afterAutospacing="1" w:line="240" w:lineRule="auto"/>
      <w:jc w:val="left"/>
    </w:pPr>
    <w:rPr>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264963593">
      <w:bodyDiv w:val="1"/>
      <w:marLeft w:val="0"/>
      <w:marRight w:val="0"/>
      <w:marTop w:val="0"/>
      <w:marBottom w:val="0"/>
      <w:divBdr>
        <w:top w:val="none" w:sz="0" w:space="0" w:color="auto"/>
        <w:left w:val="none" w:sz="0" w:space="0" w:color="auto"/>
        <w:bottom w:val="none" w:sz="0" w:space="0" w:color="auto"/>
        <w:right w:val="none" w:sz="0" w:space="0" w:color="auto"/>
      </w:divBdr>
    </w:div>
    <w:div w:id="522668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B1422A-B90A-4CF9-BBD1-461B06B63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6801</Words>
  <Characters>40812</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WARUNKI TECHNICZNE</vt:lpstr>
    </vt:vector>
  </TitlesOfParts>
  <Company/>
  <LinksUpToDate>false</LinksUpToDate>
  <CharactersWithSpaces>47518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TECHNICZNE</dc:title>
  <dc:creator>Halina</dc:creator>
  <cp:lastModifiedBy>admin</cp:lastModifiedBy>
  <cp:revision>3</cp:revision>
  <dcterms:created xsi:type="dcterms:W3CDTF">2026-01-19T10:25:00Z</dcterms:created>
  <dcterms:modified xsi:type="dcterms:W3CDTF">2026-01-19T10:26:00Z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2019-04-11T00:00:00Z</vt:filetime>
  </property>
  <property fmtid="{D5CDD505-2E9C-101B-9397-08002B2CF9AE}" pid="3" name="Creator">
    <vt:lpwstr>Microsoft® Word 2013</vt:lpwstr>
  </property>
  <property fmtid="{D5CDD505-2E9C-101B-9397-08002B2CF9AE}" pid="4" name="LastSaved">
    <vt:filetime>2025-11-04T00:00:00Z</vt:filetime>
  </property>
  <property fmtid="{D5CDD505-2E9C-101B-9397-08002B2CF9AE}" pid="5" name="Producer">
    <vt:lpwstr>Microsoft® Word 2013</vt:lpwstr>
  </property>
</Properties>
</file>